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E3ABE6F">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方正小标宋简体" w:eastAsia="方正小标宋简体"/>
          <w:sz w:val="36"/>
          <w:szCs w:val="36"/>
          <w:highlight w:val="none"/>
          <w:lang w:val="en-US" w:eastAsia="zh-CN"/>
        </w:rPr>
      </w:pPr>
      <w:r>
        <w:rPr>
          <w:rFonts w:hint="eastAsia" w:ascii="方正小标宋简体" w:eastAsia="方正小标宋简体"/>
          <w:sz w:val="36"/>
          <w:szCs w:val="36"/>
          <w:highlight w:val="none"/>
        </w:rPr>
        <w:t>榜单1：航空泵用无传感器永磁同步电机控制技术研究</w:t>
      </w:r>
      <w:r>
        <w:rPr>
          <w:rFonts w:hint="eastAsia" w:ascii="方正小标宋简体" w:eastAsia="方正小标宋简体"/>
          <w:sz w:val="36"/>
          <w:szCs w:val="36"/>
          <w:highlight w:val="none"/>
          <w:lang w:eastAsia="zh-CN"/>
        </w:rPr>
        <w:t>（</w:t>
      </w:r>
      <w:r>
        <w:rPr>
          <w:rFonts w:hint="eastAsia" w:ascii="方正小标宋简体" w:eastAsia="方正小标宋简体"/>
          <w:sz w:val="36"/>
          <w:szCs w:val="36"/>
          <w:highlight w:val="none"/>
          <w:lang w:val="en-US" w:eastAsia="zh-CN"/>
        </w:rPr>
        <w:t>航空航天领域）</w:t>
      </w:r>
    </w:p>
    <w:p w14:paraId="3D30CAC9">
      <w:pPr>
        <w:numPr>
          <w:ilvl w:val="0"/>
          <w:numId w:val="0"/>
        </w:numPr>
        <w:autoSpaceDE w:val="0"/>
        <w:autoSpaceDN w:val="0"/>
        <w:spacing w:line="560" w:lineRule="exact"/>
        <w:ind w:leftChars="200"/>
        <w:contextualSpacing/>
        <w:rPr>
          <w:rFonts w:eastAsia="黑体"/>
          <w:sz w:val="32"/>
          <w:szCs w:val="32"/>
        </w:rPr>
      </w:pPr>
      <w:r>
        <w:rPr>
          <w:rFonts w:hint="eastAsia" w:eastAsia="黑体"/>
          <w:sz w:val="32"/>
          <w:szCs w:val="32"/>
          <w:lang w:val="en-US" w:eastAsia="zh-CN"/>
        </w:rPr>
        <w:t>一、</w:t>
      </w:r>
      <w:r>
        <w:rPr>
          <w:rFonts w:hint="eastAsia" w:eastAsia="黑体"/>
          <w:sz w:val="32"/>
          <w:szCs w:val="32"/>
        </w:rPr>
        <w:t>发榜单位及简介</w:t>
      </w:r>
    </w:p>
    <w:p w14:paraId="52187686">
      <w:pPr>
        <w:autoSpaceDE w:val="0"/>
        <w:autoSpaceDN w:val="0"/>
        <w:spacing w:line="560" w:lineRule="exact"/>
        <w:ind w:firstLine="640" w:firstLineChars="200"/>
        <w:contextualSpacing/>
        <w:rPr>
          <w:rFonts w:eastAsia="仿宋_GB2312"/>
          <w:color w:val="000000"/>
          <w:kern w:val="0"/>
          <w:sz w:val="32"/>
          <w:szCs w:val="32"/>
        </w:rPr>
      </w:pPr>
      <w:r>
        <w:rPr>
          <w:rFonts w:hint="eastAsia" w:ascii="楷体_GB2312" w:eastAsia="楷体_GB2312"/>
          <w:color w:val="000000"/>
          <w:kern w:val="0"/>
          <w:sz w:val="32"/>
          <w:szCs w:val="32"/>
        </w:rPr>
        <w:t>（一）发榜单位</w:t>
      </w:r>
      <w:r>
        <w:rPr>
          <w:rFonts w:hint="eastAsia" w:eastAsia="仿宋_GB2312"/>
          <w:color w:val="000000"/>
          <w:kern w:val="0"/>
          <w:sz w:val="32"/>
          <w:szCs w:val="32"/>
        </w:rPr>
        <w:t>：贵州航天林泉电机有限公司</w:t>
      </w:r>
    </w:p>
    <w:p w14:paraId="6054A0A0">
      <w:pPr>
        <w:pStyle w:val="14"/>
        <w:spacing w:line="560" w:lineRule="exact"/>
        <w:ind w:firstLine="640" w:firstLineChars="200"/>
        <w:rPr>
          <w:rFonts w:ascii="仿宋_GB2312" w:hAnsi="仿宋_GB2312" w:eastAsia="仿宋_GB2312" w:cs="仿宋_GB2312"/>
          <w:kern w:val="2"/>
          <w:sz w:val="32"/>
          <w:szCs w:val="32"/>
          <w:lang w:val="en-US"/>
        </w:rPr>
      </w:pPr>
      <w:r>
        <w:rPr>
          <w:rFonts w:hint="eastAsia" w:ascii="楷体_GB2312" w:eastAsia="楷体_GB2312"/>
          <w:sz w:val="32"/>
          <w:szCs w:val="32"/>
          <w:lang w:val="en-US"/>
        </w:rPr>
        <w:t>（二）简介</w:t>
      </w:r>
      <w:r>
        <w:rPr>
          <w:rFonts w:eastAsia="仿宋_GB2312"/>
          <w:sz w:val="32"/>
          <w:szCs w:val="32"/>
          <w:lang w:val="en-US"/>
        </w:rPr>
        <w:t>：</w:t>
      </w:r>
      <w:r>
        <w:rPr>
          <w:rFonts w:hint="eastAsia" w:ascii="仿宋_GB2312" w:hAnsi="仿宋_GB2312" w:eastAsia="仿宋_GB2312" w:cs="仿宋_GB2312"/>
          <w:kern w:val="2"/>
          <w:sz w:val="32"/>
          <w:szCs w:val="32"/>
          <w:lang w:val="en-US"/>
        </w:rPr>
        <w:t>贵州航天林泉电机有限公司隶属于中国航天科工集团公司第十研究院，是国防系统专业从事微特电机系统科研生产的“厂所合一”高新技术企业。公司主要产品有微特电机、二次电源、伺服机构、小型化遥测设备，广泛应用于航空、航天、兵器、船舶、电子、核工业、通信、汽车、机器人、石油装备等领域，先后为国家重大工程、重点型号研制配套产品4000余台/套，实现军工领域全面配套、重点型号全面覆盖；先后承担国家、省部级各类科研项目140余项；获得国家级、省部级科研成果奖150余项，其中3项国家科技进步特等奖、1项国家技术发明二等奖、1项教育部技术发明一等奖。</w:t>
      </w:r>
    </w:p>
    <w:p w14:paraId="7A6155F6">
      <w:pPr>
        <w:autoSpaceDE w:val="0"/>
        <w:autoSpaceDN w:val="0"/>
        <w:spacing w:line="560" w:lineRule="exact"/>
        <w:ind w:firstLine="640" w:firstLineChars="200"/>
        <w:contextualSpacing/>
        <w:rPr>
          <w:rFonts w:ascii="仿宋_GB2312" w:hAnsi="仿宋_GB2312" w:eastAsia="仿宋_GB2312" w:cs="仿宋_GB2312"/>
          <w:color w:val="000000"/>
          <w:kern w:val="0"/>
          <w:sz w:val="32"/>
          <w:szCs w:val="32"/>
        </w:rPr>
      </w:pPr>
      <w:r>
        <w:rPr>
          <w:rFonts w:hint="eastAsia" w:ascii="楷体_GB2312" w:eastAsia="楷体_GB2312"/>
          <w:color w:val="000000"/>
          <w:kern w:val="0"/>
          <w:sz w:val="32"/>
          <w:szCs w:val="32"/>
        </w:rPr>
        <w:t>（三）联系人及联系方式</w:t>
      </w:r>
      <w:r>
        <w:rPr>
          <w:rFonts w:hint="eastAsia" w:eastAsia="仿宋_GB2312"/>
          <w:color w:val="000000"/>
          <w:kern w:val="0"/>
          <w:sz w:val="32"/>
          <w:szCs w:val="32"/>
        </w:rPr>
        <w:t>：</w:t>
      </w:r>
      <w:r>
        <w:rPr>
          <w:rFonts w:hint="eastAsia" w:ascii="仿宋_GB2312" w:hAnsi="仿宋_GB2312" w:eastAsia="仿宋_GB2312" w:cs="仿宋_GB2312"/>
          <w:color w:val="000000"/>
          <w:kern w:val="0"/>
          <w:sz w:val="32"/>
          <w:szCs w:val="32"/>
        </w:rPr>
        <w:t>焦保坤，15285153896</w:t>
      </w:r>
    </w:p>
    <w:p w14:paraId="1078A8E0">
      <w:pPr>
        <w:numPr>
          <w:ilvl w:val="0"/>
          <w:numId w:val="0"/>
        </w:numPr>
        <w:autoSpaceDE w:val="0"/>
        <w:autoSpaceDN w:val="0"/>
        <w:spacing w:line="560" w:lineRule="exact"/>
        <w:ind w:leftChars="200"/>
        <w:contextualSpacing/>
        <w:rPr>
          <w:rFonts w:eastAsia="黑体"/>
          <w:sz w:val="32"/>
          <w:szCs w:val="32"/>
          <w:lang w:val="zh-CN"/>
        </w:rPr>
      </w:pPr>
      <w:r>
        <w:rPr>
          <w:rFonts w:hint="eastAsia" w:eastAsia="黑体"/>
          <w:sz w:val="32"/>
          <w:szCs w:val="32"/>
          <w:lang w:val="en-US" w:eastAsia="zh-CN"/>
        </w:rPr>
        <w:t>二、</w:t>
      </w:r>
      <w:r>
        <w:rPr>
          <w:rFonts w:hint="eastAsia" w:eastAsia="黑体"/>
          <w:sz w:val="32"/>
          <w:szCs w:val="32"/>
          <w:lang w:val="zh-CN"/>
        </w:rPr>
        <w:t>榜单内容</w:t>
      </w:r>
    </w:p>
    <w:p w14:paraId="68E14FD6">
      <w:pPr>
        <w:pStyle w:val="14"/>
        <w:numPr>
          <w:ilvl w:val="0"/>
          <w:numId w:val="1"/>
        </w:numPr>
        <w:spacing w:line="560" w:lineRule="exact"/>
        <w:ind w:firstLine="640" w:firstLineChars="200"/>
        <w:rPr>
          <w:rFonts w:hint="eastAsia" w:ascii="楷体_GB2312" w:eastAsia="楷体_GB2312"/>
          <w:sz w:val="32"/>
          <w:szCs w:val="32"/>
          <w:lang w:val="en-US"/>
        </w:rPr>
      </w:pPr>
      <w:r>
        <w:rPr>
          <w:rFonts w:hint="eastAsia" w:ascii="楷体_GB2312" w:eastAsia="楷体_GB2312"/>
          <w:sz w:val="32"/>
          <w:szCs w:val="32"/>
          <w:lang w:val="en-US"/>
        </w:rPr>
        <w:t>攻关任务描述</w:t>
      </w:r>
    </w:p>
    <w:p w14:paraId="57D63C5F">
      <w:pPr>
        <w:spacing w:line="560" w:lineRule="exact"/>
        <w:ind w:firstLine="640" w:firstLineChars="20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面向航空泵用领域无传感器永磁同步电机控制器应用需求，基于通用无位置传感器控制方式无法适应装备极致轻量化、极严苛环境适应性、更高功率密度性能需求的现状，聚焦电机低速大负载起动、抗大负载扰动等功能实现，开展</w:t>
      </w:r>
      <w:r>
        <w:rPr>
          <w:rFonts w:hint="eastAsia" w:ascii="仿宋_GB2312" w:hAnsi="仿宋_GB2312" w:eastAsia="仿宋_GB2312" w:cs="仿宋_GB2312"/>
          <w:color w:val="000000"/>
          <w:sz w:val="32"/>
          <w:szCs w:val="32"/>
        </w:rPr>
        <w:t>抗扰动控制算法起动特性研究，探索新型启动策略，实现低速大负载工况有效起动。开展基于工况的抗扰动控制算法研究，解决运行负载剧烈扰动下转速稳定性、电流快速收敛性、位置估算精度等问题。</w:t>
      </w:r>
      <w:r>
        <w:rPr>
          <w:rFonts w:hint="eastAsia" w:ascii="仿宋_GB2312" w:hAnsi="仿宋_GB2312" w:eastAsia="仿宋_GB2312" w:cs="仿宋_GB2312"/>
          <w:sz w:val="32"/>
          <w:szCs w:val="32"/>
        </w:rPr>
        <w:t>开展SiC功率器件及驱动技术研究，实现控制器效率提升、电磁兼容性能优化。</w:t>
      </w:r>
    </w:p>
    <w:p w14:paraId="581D7C5A">
      <w:pPr>
        <w:numPr>
          <w:ilvl w:val="0"/>
          <w:numId w:val="2"/>
        </w:numPr>
        <w:autoSpaceDE w:val="0"/>
        <w:autoSpaceDN w:val="0"/>
        <w:spacing w:line="560" w:lineRule="exact"/>
        <w:ind w:firstLine="640" w:firstLineChars="200"/>
        <w:contextualSpacing/>
        <w:rPr>
          <w:rFonts w:eastAsia="仿宋_GB2312"/>
          <w:color w:val="000000"/>
          <w:kern w:val="0"/>
          <w:sz w:val="32"/>
          <w:szCs w:val="32"/>
        </w:rPr>
      </w:pPr>
      <w:r>
        <w:rPr>
          <w:rFonts w:hint="eastAsia" w:ascii="楷体_GB2312" w:eastAsia="楷体_GB2312"/>
          <w:color w:val="000000"/>
          <w:kern w:val="0"/>
          <w:sz w:val="32"/>
          <w:szCs w:val="32"/>
        </w:rPr>
        <w:t>技术指标要求</w:t>
      </w:r>
    </w:p>
    <w:p w14:paraId="0235C451">
      <w:pPr>
        <w:numPr>
          <w:ilvl w:val="0"/>
          <w:numId w:val="3"/>
        </w:numPr>
        <w:spacing w:line="560" w:lineRule="exact"/>
        <w:jc w:val="left"/>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输入电压范围：250V</w:t>
      </w:r>
      <w:r>
        <w:rPr>
          <w:rFonts w:hint="eastAsia" w:eastAsia="仿宋_GB2312"/>
          <w:color w:val="000000"/>
          <w:sz w:val="32"/>
          <w:szCs w:val="32"/>
        </w:rPr>
        <w:t>-</w:t>
      </w:r>
      <w:r>
        <w:rPr>
          <w:rFonts w:hint="eastAsia" w:ascii="仿宋_GB2312" w:hAnsi="仿宋_GB2312" w:eastAsia="仿宋_GB2312" w:cs="仿宋_GB2312"/>
          <w:color w:val="000000"/>
          <w:sz w:val="32"/>
          <w:szCs w:val="32"/>
        </w:rPr>
        <w:t>280V；</w:t>
      </w:r>
    </w:p>
    <w:p w14:paraId="45E89883">
      <w:pPr>
        <w:numPr>
          <w:ilvl w:val="0"/>
          <w:numId w:val="3"/>
        </w:numPr>
        <w:spacing w:line="560" w:lineRule="exact"/>
        <w:jc w:val="left"/>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额定输出功率：6000W；</w:t>
      </w:r>
    </w:p>
    <w:p w14:paraId="7F3B8970">
      <w:pPr>
        <w:numPr>
          <w:ilvl w:val="0"/>
          <w:numId w:val="3"/>
        </w:numPr>
        <w:spacing w:line="560" w:lineRule="exact"/>
        <w:jc w:val="left"/>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额定转速：10000±50r/min；</w:t>
      </w:r>
    </w:p>
    <w:p w14:paraId="71CFD685">
      <w:pPr>
        <w:numPr>
          <w:ilvl w:val="0"/>
          <w:numId w:val="3"/>
        </w:numPr>
        <w:spacing w:line="560" w:lineRule="exact"/>
        <w:jc w:val="left"/>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控制器效率：≥97%；</w:t>
      </w:r>
    </w:p>
    <w:p w14:paraId="3F2EC9D7">
      <w:pPr>
        <w:numPr>
          <w:ilvl w:val="0"/>
          <w:numId w:val="3"/>
        </w:numPr>
        <w:spacing w:line="560" w:lineRule="exact"/>
        <w:jc w:val="left"/>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起动时间：不大于1s；</w:t>
      </w:r>
    </w:p>
    <w:p w14:paraId="3283B308">
      <w:pPr>
        <w:numPr>
          <w:ilvl w:val="0"/>
          <w:numId w:val="3"/>
        </w:numPr>
        <w:spacing w:line="560" w:lineRule="exact"/>
        <w:jc w:val="left"/>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负载剧烈波动（1s内从空载突加负载至6kW，或从6kW突降负载至0）下能保持控制稳定，重复过程中不失步停机，转速下降不超过500r/min；</w:t>
      </w:r>
    </w:p>
    <w:p w14:paraId="0A7FC3CD">
      <w:pPr>
        <w:spacing w:line="560" w:lineRule="exact"/>
        <w:ind w:firstLine="640" w:firstLineChars="200"/>
        <w:jc w:val="left"/>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7）重量不大于1.8kg。</w:t>
      </w:r>
    </w:p>
    <w:p w14:paraId="5D3412AE">
      <w:pPr>
        <w:pStyle w:val="2"/>
        <w:ind w:firstLine="64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（三）成果形式</w:t>
      </w:r>
    </w:p>
    <w:p w14:paraId="2BB81D1B">
      <w:pPr>
        <w:numPr>
          <w:ilvl w:val="0"/>
          <w:numId w:val="4"/>
        </w:numPr>
        <w:spacing w:line="560" w:lineRule="exact"/>
        <w:jc w:val="left"/>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全套资料（含技术攻关报告、图纸、工艺文件、试验报告等）；</w:t>
      </w:r>
    </w:p>
    <w:p w14:paraId="1B98D1E2">
      <w:pPr>
        <w:numPr>
          <w:ilvl w:val="0"/>
          <w:numId w:val="4"/>
        </w:numPr>
        <w:spacing w:line="560" w:lineRule="exact"/>
        <w:jc w:val="left"/>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高鲁棒性控制软件1套；</w:t>
      </w:r>
    </w:p>
    <w:p w14:paraId="2B327B31">
      <w:pPr>
        <w:numPr>
          <w:ilvl w:val="0"/>
          <w:numId w:val="4"/>
        </w:numPr>
        <w:spacing w:line="560" w:lineRule="exact"/>
        <w:jc w:val="left"/>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申请控制类相关硬件、结构发明专利2项；</w:t>
      </w:r>
    </w:p>
    <w:p w14:paraId="3898B3E9">
      <w:pPr>
        <w:numPr>
          <w:ilvl w:val="0"/>
          <w:numId w:val="4"/>
        </w:numPr>
        <w:spacing w:line="560" w:lineRule="exact"/>
        <w:jc w:val="left"/>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登记电机控制类相关软件著作权1项；</w:t>
      </w:r>
    </w:p>
    <w:p w14:paraId="54FECF0F">
      <w:pPr>
        <w:numPr>
          <w:ilvl w:val="0"/>
          <w:numId w:val="4"/>
        </w:numPr>
        <w:spacing w:line="560" w:lineRule="exact"/>
        <w:jc w:val="left"/>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控制器原理样机1套。</w:t>
      </w:r>
    </w:p>
    <w:p w14:paraId="122E4448">
      <w:pPr>
        <w:numPr>
          <w:ilvl w:val="0"/>
          <w:numId w:val="0"/>
        </w:numPr>
        <w:autoSpaceDE w:val="0"/>
        <w:autoSpaceDN w:val="0"/>
        <w:spacing w:line="560" w:lineRule="exact"/>
        <w:ind w:leftChars="200"/>
        <w:contextualSpacing/>
        <w:rPr>
          <w:rFonts w:eastAsia="黑体"/>
          <w:sz w:val="32"/>
          <w:szCs w:val="32"/>
        </w:rPr>
      </w:pPr>
      <w:r>
        <w:rPr>
          <w:rFonts w:hint="eastAsia" w:eastAsia="黑体"/>
          <w:sz w:val="32"/>
          <w:szCs w:val="32"/>
          <w:lang w:val="en-US" w:eastAsia="zh-CN"/>
        </w:rPr>
        <w:t>三、</w:t>
      </w:r>
      <w:r>
        <w:rPr>
          <w:rFonts w:hint="eastAsia" w:eastAsia="黑体"/>
          <w:sz w:val="32"/>
          <w:szCs w:val="32"/>
        </w:rPr>
        <w:t>项目实施周期及发榜金额</w:t>
      </w:r>
    </w:p>
    <w:p w14:paraId="71CF2E95">
      <w:pPr>
        <w:pStyle w:val="14"/>
        <w:spacing w:line="560" w:lineRule="exact"/>
        <w:ind w:firstLine="640" w:firstLineChars="200"/>
        <w:rPr>
          <w:rFonts w:hint="eastAsia" w:ascii="仿宋_GB2312" w:eastAsia="仿宋_GB2312"/>
          <w:sz w:val="32"/>
          <w:szCs w:val="32"/>
          <w:lang w:val="en-US"/>
        </w:rPr>
      </w:pPr>
      <w:r>
        <w:rPr>
          <w:rFonts w:hint="eastAsia" w:ascii="楷体_GB2312" w:eastAsia="楷体_GB2312"/>
          <w:sz w:val="32"/>
          <w:szCs w:val="32"/>
          <w:lang w:val="en-US"/>
        </w:rPr>
        <w:t>（一）项目实施周期：</w:t>
      </w:r>
      <w:r>
        <w:rPr>
          <w:rFonts w:hint="eastAsia" w:ascii="仿宋_GB2312" w:eastAsia="仿宋_GB2312"/>
          <w:sz w:val="32"/>
          <w:szCs w:val="32"/>
          <w:lang w:val="en-US"/>
        </w:rPr>
        <w:t>2年；</w:t>
      </w:r>
    </w:p>
    <w:p w14:paraId="69BDE0C6">
      <w:pPr>
        <w:pStyle w:val="14"/>
        <w:spacing w:line="560" w:lineRule="exact"/>
        <w:ind w:firstLine="640" w:firstLineChars="200"/>
        <w:rPr>
          <w:rFonts w:hint="eastAsia" w:ascii="仿宋_GB2312" w:eastAsia="仿宋_GB2312"/>
          <w:sz w:val="32"/>
          <w:szCs w:val="32"/>
          <w:lang w:val="en-US"/>
        </w:rPr>
      </w:pPr>
      <w:r>
        <w:rPr>
          <w:rFonts w:hint="eastAsia" w:ascii="楷体_GB2312" w:eastAsia="楷体_GB2312"/>
          <w:sz w:val="32"/>
          <w:szCs w:val="32"/>
          <w:lang w:val="en-US"/>
        </w:rPr>
        <w:t>（二）发榜金额：</w:t>
      </w:r>
      <w:r>
        <w:rPr>
          <w:rFonts w:hint="eastAsia" w:ascii="Times New Roman" w:eastAsia="仿宋_GB2312" w:cs="Times New Roman"/>
          <w:sz w:val="32"/>
          <w:szCs w:val="32"/>
        </w:rPr>
        <w:t>经费</w:t>
      </w:r>
      <w:r>
        <w:rPr>
          <w:rFonts w:hint="eastAsia" w:ascii="仿宋_GB2312" w:eastAsia="仿宋_GB2312"/>
          <w:sz w:val="32"/>
          <w:szCs w:val="32"/>
          <w:lang w:val="en-US"/>
        </w:rPr>
        <w:t>400</w:t>
      </w:r>
      <w:r>
        <w:rPr>
          <w:rFonts w:ascii="Times New Roman" w:eastAsia="仿宋_GB2312" w:cs="Times New Roman"/>
          <w:sz w:val="32"/>
          <w:szCs w:val="32"/>
        </w:rPr>
        <w:t>万元。</w:t>
      </w:r>
    </w:p>
    <w:p w14:paraId="31F84062">
      <w:pPr>
        <w:numPr>
          <w:ilvl w:val="0"/>
          <w:numId w:val="0"/>
        </w:numPr>
        <w:autoSpaceDE w:val="0"/>
        <w:autoSpaceDN w:val="0"/>
        <w:spacing w:line="560" w:lineRule="exact"/>
        <w:ind w:leftChars="200"/>
        <w:contextualSpacing/>
        <w:rPr>
          <w:rFonts w:eastAsia="黑体"/>
          <w:sz w:val="32"/>
          <w:szCs w:val="32"/>
        </w:rPr>
      </w:pPr>
      <w:r>
        <w:rPr>
          <w:rFonts w:hint="eastAsia" w:eastAsia="黑体"/>
          <w:sz w:val="32"/>
          <w:szCs w:val="32"/>
          <w:lang w:val="en-US" w:eastAsia="zh-CN"/>
        </w:rPr>
        <w:t>四、</w:t>
      </w:r>
      <w:r>
        <w:rPr>
          <w:rFonts w:hint="eastAsia" w:eastAsia="黑体"/>
          <w:sz w:val="32"/>
          <w:szCs w:val="32"/>
        </w:rPr>
        <w:t>对揭榜方要求</w:t>
      </w:r>
    </w:p>
    <w:p w14:paraId="12233E92">
      <w:pPr>
        <w:numPr>
          <w:ilvl w:val="0"/>
          <w:numId w:val="5"/>
        </w:numPr>
        <w:spacing w:line="560" w:lineRule="exact"/>
        <w:jc w:val="left"/>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具备同类型或相关产品研发经验的高校、科研院所或企业。</w:t>
      </w:r>
    </w:p>
    <w:p w14:paraId="2AFDB608">
      <w:pPr>
        <w:numPr>
          <w:ilvl w:val="0"/>
          <w:numId w:val="5"/>
        </w:numPr>
        <w:spacing w:line="560" w:lineRule="exact"/>
        <w:jc w:val="left"/>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拥有健全的项目管理制度，具备承担省部级以上科研项目成功实施经验。</w:t>
      </w:r>
    </w:p>
    <w:p w14:paraId="32266B94">
      <w:pPr>
        <w:pStyle w:val="2"/>
        <w:rPr>
          <w:rFonts w:hint="eastAsia"/>
        </w:rPr>
      </w:pPr>
    </w:p>
    <w:p w14:paraId="282F5731">
      <w:pPr>
        <w:pStyle w:val="2"/>
        <w:rPr>
          <w:rFonts w:hint="eastAsia"/>
        </w:rPr>
      </w:pPr>
    </w:p>
    <w:p w14:paraId="4FCE0B57">
      <w:pPr>
        <w:keepNext w:val="0"/>
        <w:keepLines w:val="0"/>
        <w:pageBreakBefore w:val="0"/>
        <w:widowControl w:val="0"/>
        <w:kinsoku/>
        <w:wordWrap/>
        <w:overflowPunct/>
        <w:topLinePunct w:val="0"/>
        <w:bidi w:val="0"/>
        <w:snapToGrid/>
        <w:spacing w:line="560" w:lineRule="exact"/>
        <w:ind w:leftChars="0" w:firstLine="640" w:firstLineChars="200"/>
        <w:jc w:val="both"/>
        <w:rPr>
          <w:rFonts w:hint="eastAsia" w:ascii="仿宋_GB2312" w:eastAsia="仿宋_GB2312"/>
          <w:sz w:val="32"/>
          <w:szCs w:val="32"/>
          <w:highlight w:val="none"/>
        </w:rPr>
      </w:pPr>
    </w:p>
    <w:p w14:paraId="78244D62">
      <w:pPr>
        <w:pStyle w:val="2"/>
        <w:rPr>
          <w:rFonts w:hint="eastAsia" w:ascii="仿宋_GB2312" w:eastAsia="仿宋_GB2312"/>
          <w:sz w:val="32"/>
          <w:szCs w:val="32"/>
          <w:highlight w:val="none"/>
        </w:rPr>
      </w:pPr>
    </w:p>
    <w:p w14:paraId="4FA2BB34">
      <w:pPr>
        <w:pStyle w:val="2"/>
        <w:rPr>
          <w:rFonts w:hint="eastAsia" w:ascii="仿宋_GB2312" w:eastAsia="仿宋_GB2312"/>
          <w:sz w:val="32"/>
          <w:szCs w:val="32"/>
          <w:highlight w:val="none"/>
        </w:rPr>
      </w:pPr>
    </w:p>
    <w:p w14:paraId="4A2589C2">
      <w:pPr>
        <w:pStyle w:val="2"/>
        <w:rPr>
          <w:rFonts w:hint="eastAsia" w:ascii="仿宋_GB2312" w:eastAsia="仿宋_GB2312"/>
          <w:sz w:val="32"/>
          <w:szCs w:val="32"/>
          <w:highlight w:val="none"/>
        </w:rPr>
      </w:pPr>
    </w:p>
    <w:p w14:paraId="20C51311">
      <w:pPr>
        <w:pStyle w:val="2"/>
        <w:rPr>
          <w:rFonts w:hint="eastAsia" w:ascii="仿宋_GB2312" w:eastAsia="仿宋_GB2312"/>
          <w:sz w:val="32"/>
          <w:szCs w:val="32"/>
          <w:highlight w:val="none"/>
        </w:rPr>
      </w:pPr>
    </w:p>
    <w:p w14:paraId="1CECABA3">
      <w:pPr>
        <w:pStyle w:val="2"/>
        <w:rPr>
          <w:rFonts w:hint="eastAsia" w:ascii="仿宋_GB2312" w:eastAsia="仿宋_GB2312"/>
          <w:sz w:val="32"/>
          <w:szCs w:val="32"/>
          <w:highlight w:val="none"/>
        </w:rPr>
      </w:pPr>
    </w:p>
    <w:p w14:paraId="3F5D1AD2">
      <w:pPr>
        <w:pStyle w:val="2"/>
        <w:rPr>
          <w:rFonts w:hint="eastAsia" w:ascii="仿宋_GB2312" w:eastAsia="仿宋_GB2312"/>
          <w:sz w:val="32"/>
          <w:szCs w:val="32"/>
          <w:highlight w:val="none"/>
        </w:rPr>
      </w:pPr>
    </w:p>
    <w:p w14:paraId="4735F6FE">
      <w:pPr>
        <w:pStyle w:val="2"/>
        <w:rPr>
          <w:rFonts w:hint="eastAsia" w:ascii="仿宋_GB2312" w:eastAsia="仿宋_GB2312"/>
          <w:sz w:val="32"/>
          <w:szCs w:val="32"/>
          <w:highlight w:val="none"/>
        </w:rPr>
      </w:pPr>
    </w:p>
    <w:p w14:paraId="2D6D55C3">
      <w:pPr>
        <w:pStyle w:val="2"/>
        <w:rPr>
          <w:rFonts w:hint="eastAsia" w:ascii="仿宋_GB2312" w:eastAsia="仿宋_GB2312"/>
          <w:sz w:val="32"/>
          <w:szCs w:val="32"/>
          <w:highlight w:val="none"/>
        </w:rPr>
      </w:pPr>
    </w:p>
    <w:p w14:paraId="5AADDA16">
      <w:pPr>
        <w:pStyle w:val="2"/>
        <w:rPr>
          <w:rFonts w:hint="eastAsia" w:ascii="仿宋_GB2312" w:eastAsia="仿宋_GB2312"/>
          <w:sz w:val="32"/>
          <w:szCs w:val="32"/>
          <w:highlight w:val="none"/>
        </w:rPr>
      </w:pPr>
    </w:p>
    <w:p w14:paraId="7D4DB3EF">
      <w:pPr>
        <w:pStyle w:val="2"/>
        <w:rPr>
          <w:rFonts w:hint="eastAsia" w:ascii="仿宋_GB2312" w:eastAsia="仿宋_GB2312"/>
          <w:sz w:val="32"/>
          <w:szCs w:val="32"/>
          <w:highlight w:val="none"/>
        </w:rPr>
      </w:pPr>
    </w:p>
    <w:p w14:paraId="3547D7EB">
      <w:pPr>
        <w:pStyle w:val="2"/>
        <w:rPr>
          <w:rFonts w:hint="eastAsia" w:ascii="仿宋_GB2312" w:eastAsia="仿宋_GB2312"/>
          <w:sz w:val="32"/>
          <w:szCs w:val="32"/>
          <w:highlight w:val="none"/>
        </w:rPr>
      </w:pPr>
    </w:p>
    <w:p w14:paraId="38E8F6E1">
      <w:pPr>
        <w:pStyle w:val="2"/>
        <w:rPr>
          <w:rFonts w:hint="eastAsia" w:ascii="仿宋_GB2312" w:eastAsia="仿宋_GB2312"/>
          <w:sz w:val="32"/>
          <w:szCs w:val="32"/>
          <w:highlight w:val="none"/>
        </w:rPr>
      </w:pPr>
    </w:p>
    <w:p w14:paraId="772D2EA8">
      <w:pPr>
        <w:keepNext w:val="0"/>
        <w:keepLines w:val="0"/>
        <w:pageBreakBefore w:val="0"/>
        <w:widowControl w:val="0"/>
        <w:kinsoku/>
        <w:wordWrap/>
        <w:overflowPunct/>
        <w:topLinePunct w:val="0"/>
        <w:autoSpaceDE/>
        <w:autoSpaceDN/>
        <w:bidi w:val="0"/>
        <w:adjustRightInd/>
        <w:snapToGrid/>
        <w:spacing w:line="560" w:lineRule="exact"/>
        <w:jc w:val="both"/>
        <w:textAlignment w:val="auto"/>
        <w:rPr>
          <w:rFonts w:hint="eastAsia" w:ascii="方正小标宋简体" w:eastAsia="方正小标宋简体"/>
          <w:sz w:val="36"/>
          <w:szCs w:val="36"/>
          <w:highlight w:val="none"/>
        </w:rPr>
      </w:pPr>
    </w:p>
    <w:p w14:paraId="046516FB">
      <w:pPr>
        <w:keepNext w:val="0"/>
        <w:keepLines w:val="0"/>
        <w:pageBreakBefore w:val="0"/>
        <w:widowControl w:val="0"/>
        <w:kinsoku/>
        <w:wordWrap/>
        <w:overflowPunct/>
        <w:topLinePunct w:val="0"/>
        <w:autoSpaceDE/>
        <w:autoSpaceDN/>
        <w:bidi w:val="0"/>
        <w:adjustRightInd/>
        <w:snapToGrid/>
        <w:spacing w:line="560" w:lineRule="exact"/>
        <w:ind w:left="0" w:leftChars="0" w:firstLine="720" w:firstLineChars="200"/>
        <w:jc w:val="both"/>
        <w:textAlignment w:val="auto"/>
        <w:rPr>
          <w:rFonts w:hint="eastAsia" w:eastAsia="黑体"/>
          <w:sz w:val="32"/>
          <w:szCs w:val="32"/>
          <w:highlight w:val="none"/>
          <w:lang w:val="en-US" w:eastAsia="zh-CN"/>
        </w:rPr>
      </w:pPr>
      <w:r>
        <w:rPr>
          <w:rFonts w:hint="eastAsia" w:ascii="方正小标宋简体" w:eastAsia="方正小标宋简体"/>
          <w:sz w:val="36"/>
          <w:szCs w:val="36"/>
          <w:highlight w:val="none"/>
        </w:rPr>
        <w:t>榜单</w:t>
      </w:r>
      <w:r>
        <w:rPr>
          <w:rFonts w:hint="eastAsia" w:ascii="方正小标宋简体" w:eastAsia="方正小标宋简体"/>
          <w:sz w:val="36"/>
          <w:szCs w:val="36"/>
          <w:highlight w:val="none"/>
          <w:lang w:val="en-US" w:eastAsia="zh-CN"/>
        </w:rPr>
        <w:t>2</w:t>
      </w:r>
      <w:r>
        <w:rPr>
          <w:rFonts w:hint="eastAsia" w:ascii="方正小标宋简体" w:eastAsia="方正小标宋简体"/>
          <w:sz w:val="36"/>
          <w:szCs w:val="36"/>
          <w:highlight w:val="none"/>
        </w:rPr>
        <w:t>：</w:t>
      </w:r>
      <w:r>
        <w:rPr>
          <w:rFonts w:hint="eastAsia" w:ascii="方正小标宋简体" w:eastAsia="方正小标宋简体"/>
          <w:sz w:val="36"/>
          <w:szCs w:val="36"/>
          <w:highlight w:val="none"/>
          <w:lang w:val="en-US" w:eastAsia="zh-CN"/>
        </w:rPr>
        <w:t>数字储能移动锂电逆变</w:t>
      </w:r>
      <w:r>
        <w:rPr>
          <w:rFonts w:hint="eastAsia" w:ascii="方正小标宋简体" w:eastAsia="方正小标宋简体"/>
          <w:sz w:val="36"/>
          <w:szCs w:val="36"/>
          <w:highlight w:val="none"/>
          <w:lang w:val="en-US"/>
        </w:rPr>
        <w:t>技术研究</w:t>
      </w:r>
      <w:r>
        <w:rPr>
          <w:rFonts w:hint="eastAsia" w:ascii="方正小标宋简体" w:eastAsia="方正小标宋简体"/>
          <w:sz w:val="36"/>
          <w:szCs w:val="36"/>
          <w:highlight w:val="none"/>
          <w:lang w:val="en-US" w:eastAsia="zh-CN"/>
        </w:rPr>
        <w:t>（新能源领域）</w:t>
      </w:r>
    </w:p>
    <w:p w14:paraId="13899979">
      <w:pPr>
        <w:keepNext w:val="0"/>
        <w:keepLines w:val="0"/>
        <w:pageBreakBefore w:val="0"/>
        <w:widowControl w:val="0"/>
        <w:numPr>
          <w:ilvl w:val="0"/>
          <w:numId w:val="0"/>
        </w:numPr>
        <w:kinsoku/>
        <w:wordWrap/>
        <w:overflowPunct/>
        <w:topLinePunct w:val="0"/>
        <w:autoSpaceDE w:val="0"/>
        <w:autoSpaceDN w:val="0"/>
        <w:bidi w:val="0"/>
        <w:adjustRightInd/>
        <w:snapToGrid/>
        <w:spacing w:line="560" w:lineRule="exact"/>
        <w:ind w:leftChars="0" w:firstLine="640" w:firstLineChars="200"/>
        <w:contextualSpacing/>
        <w:jc w:val="both"/>
        <w:textAlignment w:val="auto"/>
        <w:rPr>
          <w:rFonts w:eastAsia="黑体"/>
          <w:sz w:val="32"/>
          <w:szCs w:val="32"/>
          <w:highlight w:val="none"/>
        </w:rPr>
      </w:pPr>
      <w:r>
        <w:rPr>
          <w:rFonts w:hint="eastAsia" w:eastAsia="黑体"/>
          <w:sz w:val="32"/>
          <w:szCs w:val="32"/>
          <w:highlight w:val="none"/>
          <w:lang w:val="en-US" w:eastAsia="zh-CN"/>
        </w:rPr>
        <w:t>一、</w:t>
      </w:r>
      <w:r>
        <w:rPr>
          <w:rFonts w:hint="eastAsia" w:eastAsia="黑体"/>
          <w:sz w:val="32"/>
          <w:szCs w:val="32"/>
          <w:highlight w:val="none"/>
        </w:rPr>
        <w:t>发榜单位及简介</w:t>
      </w:r>
    </w:p>
    <w:p w14:paraId="305D0690">
      <w:pPr>
        <w:keepNext w:val="0"/>
        <w:keepLines w:val="0"/>
        <w:pageBreakBefore w:val="0"/>
        <w:widowControl w:val="0"/>
        <w:kinsoku/>
        <w:wordWrap/>
        <w:overflowPunct/>
        <w:topLinePunct w:val="0"/>
        <w:autoSpaceDE w:val="0"/>
        <w:autoSpaceDN w:val="0"/>
        <w:bidi w:val="0"/>
        <w:snapToGrid/>
        <w:spacing w:line="560" w:lineRule="exact"/>
        <w:ind w:leftChars="0" w:firstLine="640" w:firstLineChars="200"/>
        <w:contextualSpacing/>
        <w:jc w:val="both"/>
        <w:rPr>
          <w:rFonts w:hint="default" w:eastAsia="仿宋_GB2312"/>
          <w:color w:val="000000"/>
          <w:kern w:val="0"/>
          <w:sz w:val="32"/>
          <w:szCs w:val="32"/>
          <w:highlight w:val="none"/>
          <w:lang w:val="en-US" w:eastAsia="zh-CN"/>
        </w:rPr>
      </w:pPr>
      <w:r>
        <w:rPr>
          <w:rFonts w:hint="eastAsia" w:ascii="楷体_GB2312" w:eastAsia="楷体_GB2312"/>
          <w:color w:val="000000"/>
          <w:kern w:val="0"/>
          <w:sz w:val="32"/>
          <w:szCs w:val="32"/>
          <w:highlight w:val="none"/>
        </w:rPr>
        <w:t>（一）发榜单位</w:t>
      </w:r>
      <w:r>
        <w:rPr>
          <w:rFonts w:hint="eastAsia" w:eastAsia="仿宋_GB2312"/>
          <w:color w:val="000000"/>
          <w:kern w:val="0"/>
          <w:sz w:val="32"/>
          <w:szCs w:val="32"/>
          <w:highlight w:val="none"/>
        </w:rPr>
        <w:t>：</w:t>
      </w:r>
      <w:r>
        <w:rPr>
          <w:rFonts w:hint="eastAsia" w:eastAsia="仿宋_GB2312"/>
          <w:color w:val="000000"/>
          <w:kern w:val="0"/>
          <w:sz w:val="32"/>
          <w:szCs w:val="32"/>
          <w:highlight w:val="none"/>
          <w:lang w:val="en-US" w:eastAsia="zh-CN"/>
        </w:rPr>
        <w:t>振华研究院（贵阳）有限公司</w:t>
      </w:r>
    </w:p>
    <w:p w14:paraId="345C183E">
      <w:pPr>
        <w:pStyle w:val="14"/>
        <w:keepNext w:val="0"/>
        <w:keepLines w:val="0"/>
        <w:pageBreakBefore w:val="0"/>
        <w:widowControl w:val="0"/>
        <w:kinsoku/>
        <w:wordWrap/>
        <w:overflowPunct/>
        <w:topLinePunct w:val="0"/>
        <w:bidi w:val="0"/>
        <w:snapToGrid/>
        <w:spacing w:line="500" w:lineRule="exact"/>
        <w:ind w:firstLine="640" w:firstLineChars="200"/>
        <w:rPr>
          <w:rFonts w:ascii="仿宋_GB2312" w:eastAsia="仿宋_GB2312" w:cs="方正仿宋_GB2312"/>
          <w:sz w:val="32"/>
          <w:szCs w:val="32"/>
          <w:highlight w:val="none"/>
        </w:rPr>
      </w:pPr>
      <w:r>
        <w:rPr>
          <w:rFonts w:hint="eastAsia" w:ascii="楷体_GB2312" w:eastAsia="楷体_GB2312"/>
          <w:sz w:val="32"/>
          <w:szCs w:val="32"/>
          <w:highlight w:val="none"/>
          <w:lang w:val="en-US"/>
        </w:rPr>
        <w:t>（二）简介</w:t>
      </w:r>
      <w:r>
        <w:rPr>
          <w:rFonts w:eastAsia="仿宋_GB2312"/>
          <w:sz w:val="32"/>
          <w:szCs w:val="32"/>
          <w:highlight w:val="none"/>
          <w:lang w:val="en-US"/>
        </w:rPr>
        <w:t>：</w:t>
      </w:r>
      <w:r>
        <w:rPr>
          <w:rFonts w:hint="eastAsia" w:eastAsia="仿宋_GB2312"/>
          <w:color w:val="000000"/>
          <w:kern w:val="0"/>
          <w:sz w:val="32"/>
          <w:szCs w:val="32"/>
          <w:highlight w:val="none"/>
          <w:lang w:val="en-US" w:eastAsia="zh-CN"/>
        </w:rPr>
        <w:t>振华研究院（贵阳）有限公司</w:t>
      </w:r>
      <w:r>
        <w:rPr>
          <w:rFonts w:hint="eastAsia" w:eastAsia="仿宋_GB2312"/>
          <w:sz w:val="32"/>
          <w:szCs w:val="32"/>
          <w:highlight w:val="none"/>
          <w:lang w:val="en-US" w:eastAsia="zh-CN"/>
        </w:rPr>
        <w:t>研究院是中国振华下属全资二级企业，是中国振华重点打造的新型创新平台，是中国振华整合创新资源，开展行业前沿前瞻技术、基础共性技术突破和新兴产业布局的核心承载部门。公司目前主要围绕电子元器件制造数字化转型工业软件、智能装备等瓶颈技术、新型储能领域BMS、PCS等能源电子产品、系统/模块产品设计制造技术开展攻关，拟通过需求牵引、数字化转型驱动的方式，带动电子元器件制造业高质量发展。公司现设有深圳振华分院，以“贵阳总院+分院”模式运营。现有员工100余人，其中研发人员占比90%以上，现拥有各类知识产权60余件，参与完成了多项国家、行业标准制定工作，相关科技成果多次获得省市级奖励。</w:t>
      </w:r>
    </w:p>
    <w:p w14:paraId="3A78C62F">
      <w:pPr>
        <w:keepNext w:val="0"/>
        <w:keepLines w:val="0"/>
        <w:pageBreakBefore w:val="0"/>
        <w:widowControl w:val="0"/>
        <w:kinsoku/>
        <w:wordWrap/>
        <w:overflowPunct/>
        <w:topLinePunct w:val="0"/>
        <w:autoSpaceDE w:val="0"/>
        <w:autoSpaceDN w:val="0"/>
        <w:bidi w:val="0"/>
        <w:snapToGrid/>
        <w:spacing w:line="560" w:lineRule="exact"/>
        <w:ind w:leftChars="0" w:firstLine="640" w:firstLineChars="200"/>
        <w:contextualSpacing/>
        <w:jc w:val="both"/>
        <w:rPr>
          <w:rFonts w:hint="default" w:ascii="仿宋_GB2312" w:eastAsia="仿宋_GB2312" w:cs="方正仿宋_GB2312"/>
          <w:color w:val="000000"/>
          <w:kern w:val="0"/>
          <w:sz w:val="32"/>
          <w:szCs w:val="32"/>
          <w:highlight w:val="none"/>
          <w:lang w:val="en-US" w:eastAsia="zh-CN"/>
        </w:rPr>
      </w:pPr>
      <w:r>
        <w:rPr>
          <w:rFonts w:hint="eastAsia" w:ascii="楷体_GB2312" w:eastAsia="楷体_GB2312"/>
          <w:color w:val="000000"/>
          <w:kern w:val="0"/>
          <w:sz w:val="32"/>
          <w:szCs w:val="32"/>
          <w:highlight w:val="none"/>
        </w:rPr>
        <w:t>（三）联系人及联系方式</w:t>
      </w:r>
      <w:r>
        <w:rPr>
          <w:rFonts w:hint="eastAsia" w:eastAsia="仿宋_GB2312"/>
          <w:color w:val="000000"/>
          <w:kern w:val="0"/>
          <w:sz w:val="32"/>
          <w:szCs w:val="32"/>
          <w:highlight w:val="none"/>
        </w:rPr>
        <w:t>：</w:t>
      </w:r>
      <w:r>
        <w:rPr>
          <w:rFonts w:hint="eastAsia" w:eastAsia="仿宋_GB2312"/>
          <w:color w:val="000000"/>
          <w:kern w:val="0"/>
          <w:sz w:val="32"/>
          <w:szCs w:val="32"/>
          <w:highlight w:val="none"/>
          <w:lang w:val="en-US" w:eastAsia="zh-CN"/>
        </w:rPr>
        <w:t>吴著刚，18798709697</w:t>
      </w:r>
    </w:p>
    <w:p w14:paraId="7605A708">
      <w:pPr>
        <w:keepNext w:val="0"/>
        <w:keepLines w:val="0"/>
        <w:pageBreakBefore w:val="0"/>
        <w:widowControl w:val="0"/>
        <w:numPr>
          <w:ilvl w:val="0"/>
          <w:numId w:val="0"/>
        </w:numPr>
        <w:kinsoku/>
        <w:wordWrap/>
        <w:overflowPunct/>
        <w:topLinePunct w:val="0"/>
        <w:autoSpaceDE w:val="0"/>
        <w:autoSpaceDN w:val="0"/>
        <w:bidi w:val="0"/>
        <w:adjustRightInd/>
        <w:snapToGrid/>
        <w:spacing w:line="560" w:lineRule="exact"/>
        <w:ind w:leftChars="0" w:firstLine="640" w:firstLineChars="200"/>
        <w:contextualSpacing/>
        <w:jc w:val="both"/>
        <w:textAlignment w:val="auto"/>
        <w:rPr>
          <w:rFonts w:eastAsia="黑体"/>
          <w:sz w:val="32"/>
          <w:szCs w:val="32"/>
          <w:highlight w:val="none"/>
          <w:lang w:val="zh-CN"/>
        </w:rPr>
      </w:pPr>
      <w:r>
        <w:rPr>
          <w:rFonts w:hint="eastAsia" w:eastAsia="黑体"/>
          <w:sz w:val="32"/>
          <w:szCs w:val="32"/>
          <w:highlight w:val="none"/>
          <w:lang w:val="en-US" w:eastAsia="zh-CN"/>
        </w:rPr>
        <w:t>二、</w:t>
      </w:r>
      <w:r>
        <w:rPr>
          <w:rFonts w:hint="eastAsia" w:eastAsia="黑体"/>
          <w:sz w:val="32"/>
          <w:szCs w:val="32"/>
          <w:highlight w:val="none"/>
          <w:lang w:val="zh-CN"/>
        </w:rPr>
        <w:t>榜单内容</w:t>
      </w:r>
    </w:p>
    <w:p w14:paraId="5FE64DAC">
      <w:pPr>
        <w:pStyle w:val="14"/>
        <w:keepNext w:val="0"/>
        <w:keepLines w:val="0"/>
        <w:pageBreakBefore w:val="0"/>
        <w:widowControl w:val="0"/>
        <w:kinsoku/>
        <w:wordWrap/>
        <w:overflowPunct/>
        <w:topLinePunct w:val="0"/>
        <w:bidi w:val="0"/>
        <w:snapToGrid/>
        <w:spacing w:line="560" w:lineRule="exact"/>
        <w:ind w:leftChars="0" w:firstLine="640" w:firstLineChars="200"/>
        <w:jc w:val="both"/>
        <w:rPr>
          <w:rFonts w:hint="eastAsia" w:ascii="楷体_GB2312" w:eastAsia="楷体_GB2312"/>
          <w:sz w:val="32"/>
          <w:szCs w:val="32"/>
          <w:highlight w:val="none"/>
          <w:lang w:val="en-US"/>
        </w:rPr>
      </w:pPr>
      <w:r>
        <w:rPr>
          <w:rFonts w:hint="eastAsia" w:ascii="楷体_GB2312" w:eastAsia="楷体_GB2312"/>
          <w:sz w:val="32"/>
          <w:szCs w:val="32"/>
          <w:highlight w:val="none"/>
          <w:lang w:val="en-US"/>
        </w:rPr>
        <w:t>（一）攻关任务描述</w:t>
      </w:r>
    </w:p>
    <w:p w14:paraId="5DC00B4A">
      <w:pPr>
        <w:pStyle w:val="14"/>
        <w:keepNext w:val="0"/>
        <w:keepLines w:val="0"/>
        <w:pageBreakBefore w:val="0"/>
        <w:widowControl w:val="0"/>
        <w:kinsoku/>
        <w:wordWrap/>
        <w:overflowPunct/>
        <w:topLinePunct w:val="0"/>
        <w:bidi w:val="0"/>
        <w:snapToGrid/>
        <w:spacing w:line="560" w:lineRule="exact"/>
        <w:ind w:leftChars="0" w:firstLine="640" w:firstLineChars="200"/>
        <w:jc w:val="both"/>
        <w:rPr>
          <w:rFonts w:hint="eastAsia" w:ascii="宋体" w:hAnsi="Times New Roman" w:eastAsia="仿宋_GB2312"/>
          <w:sz w:val="32"/>
          <w:szCs w:val="32"/>
          <w:highlight w:val="none"/>
          <w:lang w:val="en-US" w:eastAsia="zh-CN"/>
        </w:rPr>
      </w:pPr>
      <w:r>
        <w:rPr>
          <w:rFonts w:hint="eastAsia" w:ascii="宋体" w:hAnsi="Times New Roman" w:eastAsia="仿宋_GB2312"/>
          <w:sz w:val="32"/>
          <w:szCs w:val="32"/>
          <w:highlight w:val="none"/>
          <w:lang w:val="en-US" w:eastAsia="zh-CN"/>
        </w:rPr>
        <w:t>本项目拟开展智能双向全桥</w:t>
      </w:r>
      <w:r>
        <w:rPr>
          <w:rFonts w:hint="eastAsia" w:eastAsia="仿宋_GB2312"/>
          <w:sz w:val="32"/>
          <w:szCs w:val="32"/>
          <w:highlight w:val="none"/>
          <w:lang w:val="en-US" w:eastAsia="zh-CN"/>
        </w:rPr>
        <w:t>宽范围</w:t>
      </w:r>
      <w:r>
        <w:rPr>
          <w:rFonts w:hint="eastAsia" w:ascii="宋体" w:hAnsi="Times New Roman" w:eastAsia="仿宋_GB2312"/>
          <w:sz w:val="32"/>
          <w:szCs w:val="32"/>
          <w:highlight w:val="none"/>
          <w:lang w:val="en-US" w:eastAsia="zh-CN"/>
        </w:rPr>
        <w:t>LLC拓扑控制策略、H</w:t>
      </w:r>
      <w:r>
        <w:rPr>
          <w:rFonts w:hint="eastAsia" w:eastAsia="仿宋_GB2312"/>
          <w:sz w:val="32"/>
          <w:szCs w:val="32"/>
          <w:highlight w:val="none"/>
          <w:lang w:val="en-US" w:eastAsia="zh-CN"/>
        </w:rPr>
        <w:t>4</w:t>
      </w:r>
      <w:r>
        <w:rPr>
          <w:rFonts w:hint="eastAsia" w:ascii="宋体" w:hAnsi="Times New Roman" w:eastAsia="仿宋_GB2312"/>
          <w:sz w:val="32"/>
          <w:szCs w:val="32"/>
          <w:highlight w:val="none"/>
          <w:lang w:val="en-US" w:eastAsia="zh-CN"/>
        </w:rPr>
        <w:t>双向逆变</w:t>
      </w:r>
      <w:r>
        <w:rPr>
          <w:rFonts w:hint="eastAsia" w:eastAsia="仿宋_GB2312"/>
          <w:sz w:val="32"/>
          <w:szCs w:val="32"/>
          <w:highlight w:val="none"/>
          <w:lang w:val="en-US" w:eastAsia="zh-CN"/>
        </w:rPr>
        <w:t>PFC</w:t>
      </w:r>
      <w:r>
        <w:rPr>
          <w:rFonts w:hint="eastAsia" w:ascii="宋体" w:hAnsi="Times New Roman" w:eastAsia="仿宋_GB2312"/>
          <w:sz w:val="32"/>
          <w:szCs w:val="32"/>
          <w:highlight w:val="none"/>
          <w:lang w:val="en-US" w:eastAsia="zh-CN"/>
        </w:rPr>
        <w:t>拓扑控制策略、逆变并机控制策略、锂电池-BMS-DCAC-DCDC系统集成策略、</w:t>
      </w:r>
      <w:r>
        <w:rPr>
          <w:rFonts w:hint="eastAsia" w:eastAsia="仿宋_GB2312"/>
          <w:sz w:val="32"/>
          <w:szCs w:val="32"/>
          <w:highlight w:val="none"/>
          <w:lang w:val="en-US" w:eastAsia="zh-CN"/>
        </w:rPr>
        <w:t>多组锂电池并包充放电控制策略、</w:t>
      </w:r>
      <w:r>
        <w:rPr>
          <w:rFonts w:hint="eastAsia" w:ascii="宋体" w:hAnsi="Times New Roman" w:eastAsia="仿宋_GB2312"/>
          <w:sz w:val="32"/>
          <w:szCs w:val="32"/>
          <w:highlight w:val="none"/>
          <w:lang w:val="en-US" w:eastAsia="zh-CN"/>
        </w:rPr>
        <w:t>户外IP65防护等级一体机系统设计等移动逆变设备关键技术研究，开发出输出功率大、带载能力强、</w:t>
      </w:r>
      <w:r>
        <w:rPr>
          <w:rFonts w:hint="eastAsia" w:eastAsia="仿宋_GB2312"/>
          <w:sz w:val="32"/>
          <w:szCs w:val="32"/>
          <w:highlight w:val="none"/>
          <w:lang w:val="en-US" w:eastAsia="zh-CN"/>
        </w:rPr>
        <w:t>峰值功率高、</w:t>
      </w:r>
      <w:r>
        <w:rPr>
          <w:rFonts w:hint="eastAsia" w:ascii="宋体" w:hAnsi="Times New Roman" w:eastAsia="仿宋_GB2312"/>
          <w:sz w:val="32"/>
          <w:szCs w:val="32"/>
          <w:highlight w:val="none"/>
          <w:lang w:val="en-US" w:eastAsia="zh-CN"/>
        </w:rPr>
        <w:t>效率高、防护等级高、适配户外使用的高性能移动锂电一体机产品，广泛满足如户外作业、应急救援、临时供电等领域对设备的便携性、环保性和可靠性的应用需求。</w:t>
      </w:r>
    </w:p>
    <w:p w14:paraId="1751F76F">
      <w:pPr>
        <w:keepNext w:val="0"/>
        <w:keepLines w:val="0"/>
        <w:pageBreakBefore w:val="0"/>
        <w:widowControl w:val="0"/>
        <w:kinsoku/>
        <w:wordWrap/>
        <w:overflowPunct/>
        <w:topLinePunct w:val="0"/>
        <w:autoSpaceDE w:val="0"/>
        <w:autoSpaceDN w:val="0"/>
        <w:bidi w:val="0"/>
        <w:snapToGrid/>
        <w:spacing w:line="560" w:lineRule="exact"/>
        <w:ind w:leftChars="0" w:firstLine="640" w:firstLineChars="200"/>
        <w:contextualSpacing/>
        <w:jc w:val="both"/>
        <w:rPr>
          <w:rFonts w:eastAsia="仿宋_GB2312"/>
          <w:color w:val="000000"/>
          <w:kern w:val="0"/>
          <w:sz w:val="32"/>
          <w:szCs w:val="32"/>
          <w:highlight w:val="none"/>
        </w:rPr>
      </w:pPr>
      <w:r>
        <w:rPr>
          <w:rFonts w:hint="eastAsia" w:ascii="楷体_GB2312" w:eastAsia="楷体_GB2312"/>
          <w:color w:val="000000"/>
          <w:kern w:val="0"/>
          <w:sz w:val="32"/>
          <w:szCs w:val="32"/>
          <w:highlight w:val="none"/>
        </w:rPr>
        <w:t>（二）技术指标要求</w:t>
      </w:r>
      <w:r>
        <w:rPr>
          <w:rFonts w:eastAsia="仿宋_GB2312"/>
          <w:color w:val="000000"/>
          <w:kern w:val="0"/>
          <w:sz w:val="32"/>
          <w:szCs w:val="32"/>
          <w:highlight w:val="none"/>
        </w:rPr>
        <w:t xml:space="preserve"> </w:t>
      </w:r>
    </w:p>
    <w:p w14:paraId="07F4F43A">
      <w:pPr>
        <w:keepNext w:val="0"/>
        <w:keepLines w:val="0"/>
        <w:pageBreakBefore w:val="0"/>
        <w:widowControl w:val="0"/>
        <w:numPr>
          <w:ilvl w:val="0"/>
          <w:numId w:val="0"/>
        </w:numPr>
        <w:kinsoku/>
        <w:wordWrap/>
        <w:overflowPunct/>
        <w:topLinePunct w:val="0"/>
        <w:autoSpaceDE w:val="0"/>
        <w:autoSpaceDN w:val="0"/>
        <w:bidi w:val="0"/>
        <w:adjustRightInd/>
        <w:snapToGrid/>
        <w:spacing w:line="560" w:lineRule="exact"/>
        <w:ind w:left="0" w:leftChars="0" w:firstLine="640" w:firstLineChars="200"/>
        <w:contextualSpacing/>
        <w:jc w:val="both"/>
        <w:textAlignment w:val="auto"/>
        <w:rPr>
          <w:rFonts w:hint="eastAsia" w:ascii="宋体" w:hAnsi="Times New Roman" w:eastAsia="仿宋_GB2312"/>
          <w:sz w:val="32"/>
          <w:szCs w:val="32"/>
          <w:highlight w:val="none"/>
          <w:lang w:val="en-US" w:eastAsia="zh-CN"/>
        </w:rPr>
      </w:pPr>
      <w:r>
        <w:rPr>
          <w:rFonts w:hint="eastAsia" w:ascii="宋体" w:hAnsi="Times New Roman" w:eastAsia="仿宋_GB2312"/>
          <w:sz w:val="32"/>
          <w:szCs w:val="32"/>
          <w:highlight w:val="none"/>
          <w:lang w:val="en-US" w:eastAsia="zh-CN"/>
        </w:rPr>
        <w:t>模块功率：6kW；</w:t>
      </w:r>
    </w:p>
    <w:p w14:paraId="12224272">
      <w:pPr>
        <w:keepNext w:val="0"/>
        <w:keepLines w:val="0"/>
        <w:pageBreakBefore w:val="0"/>
        <w:widowControl w:val="0"/>
        <w:numPr>
          <w:ilvl w:val="0"/>
          <w:numId w:val="0"/>
        </w:numPr>
        <w:kinsoku/>
        <w:wordWrap/>
        <w:overflowPunct/>
        <w:topLinePunct w:val="0"/>
        <w:autoSpaceDE w:val="0"/>
        <w:autoSpaceDN w:val="0"/>
        <w:bidi w:val="0"/>
        <w:adjustRightInd/>
        <w:snapToGrid/>
        <w:spacing w:line="560" w:lineRule="exact"/>
        <w:ind w:left="0" w:leftChars="0" w:firstLine="640" w:firstLineChars="200"/>
        <w:contextualSpacing/>
        <w:jc w:val="both"/>
        <w:textAlignment w:val="auto"/>
        <w:rPr>
          <w:rFonts w:hint="eastAsia" w:ascii="宋体" w:hAnsi="Times New Roman" w:eastAsia="仿宋_GB2312"/>
          <w:sz w:val="32"/>
          <w:szCs w:val="32"/>
          <w:highlight w:val="none"/>
          <w:lang w:val="en-US" w:eastAsia="zh-CN"/>
        </w:rPr>
      </w:pPr>
      <w:r>
        <w:rPr>
          <w:rFonts w:hint="eastAsia" w:ascii="宋体" w:hAnsi="Times New Roman" w:eastAsia="仿宋_GB2312"/>
          <w:sz w:val="32"/>
          <w:szCs w:val="32"/>
          <w:highlight w:val="none"/>
          <w:lang w:val="en-US" w:eastAsia="zh-CN"/>
        </w:rPr>
        <w:t>峰值功率：18kW(持续1s）；</w:t>
      </w:r>
    </w:p>
    <w:p w14:paraId="3323BE78">
      <w:pPr>
        <w:keepNext w:val="0"/>
        <w:keepLines w:val="0"/>
        <w:pageBreakBefore w:val="0"/>
        <w:widowControl w:val="0"/>
        <w:numPr>
          <w:ilvl w:val="0"/>
          <w:numId w:val="0"/>
        </w:numPr>
        <w:kinsoku/>
        <w:wordWrap/>
        <w:overflowPunct/>
        <w:topLinePunct w:val="0"/>
        <w:autoSpaceDE w:val="0"/>
        <w:autoSpaceDN w:val="0"/>
        <w:bidi w:val="0"/>
        <w:adjustRightInd/>
        <w:snapToGrid/>
        <w:spacing w:line="560" w:lineRule="exact"/>
        <w:ind w:left="0" w:leftChars="0" w:firstLine="640" w:firstLineChars="200"/>
        <w:contextualSpacing/>
        <w:jc w:val="both"/>
        <w:textAlignment w:val="auto"/>
        <w:rPr>
          <w:rFonts w:hint="eastAsia" w:ascii="宋体" w:hAnsi="Times New Roman" w:eastAsia="仿宋_GB2312"/>
          <w:sz w:val="32"/>
          <w:szCs w:val="32"/>
          <w:highlight w:val="none"/>
          <w:lang w:val="en-US" w:eastAsia="zh-CN"/>
        </w:rPr>
      </w:pPr>
      <w:r>
        <w:rPr>
          <w:rFonts w:hint="eastAsia" w:ascii="宋体" w:hAnsi="Times New Roman" w:eastAsia="仿宋_GB2312"/>
          <w:sz w:val="32"/>
          <w:szCs w:val="32"/>
          <w:highlight w:val="none"/>
          <w:lang w:val="en-US" w:eastAsia="zh-CN"/>
        </w:rPr>
        <w:t>电池容量：5120WH；</w:t>
      </w:r>
    </w:p>
    <w:p w14:paraId="50CDA828">
      <w:pPr>
        <w:keepNext w:val="0"/>
        <w:keepLines w:val="0"/>
        <w:pageBreakBefore w:val="0"/>
        <w:widowControl w:val="0"/>
        <w:numPr>
          <w:ilvl w:val="0"/>
          <w:numId w:val="0"/>
        </w:numPr>
        <w:kinsoku/>
        <w:wordWrap/>
        <w:overflowPunct/>
        <w:topLinePunct w:val="0"/>
        <w:autoSpaceDE w:val="0"/>
        <w:autoSpaceDN w:val="0"/>
        <w:bidi w:val="0"/>
        <w:adjustRightInd/>
        <w:snapToGrid/>
        <w:spacing w:line="560" w:lineRule="exact"/>
        <w:ind w:left="0" w:leftChars="0" w:firstLine="640" w:firstLineChars="200"/>
        <w:contextualSpacing/>
        <w:jc w:val="both"/>
        <w:textAlignment w:val="auto"/>
        <w:rPr>
          <w:rFonts w:hint="eastAsia" w:ascii="宋体" w:hAnsi="Times New Roman" w:eastAsia="仿宋_GB2312"/>
          <w:sz w:val="32"/>
          <w:szCs w:val="32"/>
          <w:highlight w:val="none"/>
          <w:lang w:val="en-US" w:eastAsia="zh-CN"/>
        </w:rPr>
      </w:pPr>
      <w:r>
        <w:rPr>
          <w:rFonts w:hint="eastAsia" w:ascii="宋体" w:hAnsi="Times New Roman" w:eastAsia="仿宋_GB2312"/>
          <w:sz w:val="32"/>
          <w:szCs w:val="32"/>
          <w:highlight w:val="none"/>
          <w:lang w:val="en-US" w:eastAsia="zh-CN"/>
        </w:rPr>
        <w:t>电池侧电压范围：（40～57.6）V；</w:t>
      </w:r>
    </w:p>
    <w:p w14:paraId="22768479">
      <w:pPr>
        <w:keepNext w:val="0"/>
        <w:keepLines w:val="0"/>
        <w:pageBreakBefore w:val="0"/>
        <w:widowControl w:val="0"/>
        <w:numPr>
          <w:ilvl w:val="0"/>
          <w:numId w:val="0"/>
        </w:numPr>
        <w:kinsoku/>
        <w:wordWrap/>
        <w:overflowPunct/>
        <w:topLinePunct w:val="0"/>
        <w:autoSpaceDE w:val="0"/>
        <w:autoSpaceDN w:val="0"/>
        <w:bidi w:val="0"/>
        <w:adjustRightInd/>
        <w:snapToGrid/>
        <w:spacing w:line="560" w:lineRule="exact"/>
        <w:ind w:left="0" w:leftChars="0" w:firstLine="640" w:firstLineChars="200"/>
        <w:contextualSpacing/>
        <w:jc w:val="both"/>
        <w:textAlignment w:val="auto"/>
        <w:rPr>
          <w:rFonts w:hint="eastAsia" w:ascii="宋体" w:hAnsi="Times New Roman" w:eastAsia="仿宋_GB2312"/>
          <w:sz w:val="32"/>
          <w:szCs w:val="32"/>
          <w:highlight w:val="none"/>
          <w:lang w:val="en-US" w:eastAsia="zh-CN"/>
        </w:rPr>
      </w:pPr>
      <w:r>
        <w:rPr>
          <w:rFonts w:hint="eastAsia" w:ascii="宋体" w:hAnsi="Times New Roman" w:eastAsia="仿宋_GB2312"/>
          <w:sz w:val="32"/>
          <w:szCs w:val="32"/>
          <w:highlight w:val="none"/>
          <w:lang w:val="en-US" w:eastAsia="zh-CN"/>
        </w:rPr>
        <w:t>电池侧放电额定电流：120A；</w:t>
      </w:r>
    </w:p>
    <w:p w14:paraId="30DA0EB2">
      <w:pPr>
        <w:keepNext w:val="0"/>
        <w:keepLines w:val="0"/>
        <w:pageBreakBefore w:val="0"/>
        <w:widowControl w:val="0"/>
        <w:numPr>
          <w:ilvl w:val="0"/>
          <w:numId w:val="0"/>
        </w:numPr>
        <w:kinsoku/>
        <w:wordWrap/>
        <w:overflowPunct/>
        <w:topLinePunct w:val="0"/>
        <w:autoSpaceDE w:val="0"/>
        <w:autoSpaceDN w:val="0"/>
        <w:bidi w:val="0"/>
        <w:adjustRightInd/>
        <w:snapToGrid/>
        <w:spacing w:line="560" w:lineRule="exact"/>
        <w:ind w:left="0" w:leftChars="0" w:firstLine="640" w:firstLineChars="200"/>
        <w:contextualSpacing/>
        <w:jc w:val="both"/>
        <w:textAlignment w:val="auto"/>
        <w:rPr>
          <w:rFonts w:hint="eastAsia" w:ascii="宋体" w:hAnsi="Times New Roman" w:eastAsia="仿宋_GB2312"/>
          <w:sz w:val="32"/>
          <w:szCs w:val="32"/>
          <w:highlight w:val="none"/>
          <w:lang w:val="en-US" w:eastAsia="zh-CN"/>
        </w:rPr>
      </w:pPr>
      <w:r>
        <w:rPr>
          <w:rFonts w:hint="eastAsia" w:ascii="宋体" w:hAnsi="Times New Roman" w:eastAsia="仿宋_GB2312"/>
          <w:sz w:val="32"/>
          <w:szCs w:val="32"/>
          <w:highlight w:val="none"/>
          <w:lang w:val="en-US" w:eastAsia="zh-CN"/>
        </w:rPr>
        <w:t>电池侧充电最大电流：100A；</w:t>
      </w:r>
    </w:p>
    <w:p w14:paraId="5A219BE1">
      <w:pPr>
        <w:keepNext w:val="0"/>
        <w:keepLines w:val="0"/>
        <w:pageBreakBefore w:val="0"/>
        <w:widowControl w:val="0"/>
        <w:numPr>
          <w:ilvl w:val="0"/>
          <w:numId w:val="0"/>
        </w:numPr>
        <w:kinsoku/>
        <w:wordWrap/>
        <w:overflowPunct/>
        <w:topLinePunct w:val="0"/>
        <w:autoSpaceDE w:val="0"/>
        <w:autoSpaceDN w:val="0"/>
        <w:bidi w:val="0"/>
        <w:adjustRightInd/>
        <w:snapToGrid/>
        <w:spacing w:line="560" w:lineRule="exact"/>
        <w:ind w:left="0" w:leftChars="0" w:firstLine="640" w:firstLineChars="200"/>
        <w:contextualSpacing/>
        <w:jc w:val="both"/>
        <w:textAlignment w:val="auto"/>
        <w:rPr>
          <w:rFonts w:hint="eastAsia" w:ascii="宋体" w:hAnsi="Times New Roman" w:eastAsia="仿宋_GB2312"/>
          <w:sz w:val="32"/>
          <w:szCs w:val="32"/>
          <w:highlight w:val="none"/>
          <w:lang w:val="en-US" w:eastAsia="zh-CN"/>
        </w:rPr>
      </w:pPr>
      <w:r>
        <w:rPr>
          <w:rFonts w:hint="eastAsia" w:ascii="宋体" w:hAnsi="Times New Roman" w:eastAsia="仿宋_GB2312"/>
          <w:sz w:val="32"/>
          <w:szCs w:val="32"/>
          <w:highlight w:val="none"/>
          <w:lang w:val="en-US" w:eastAsia="zh-CN"/>
        </w:rPr>
        <w:t>最大放电转换效率：94%；</w:t>
      </w:r>
    </w:p>
    <w:p w14:paraId="6017B61C">
      <w:pPr>
        <w:keepNext w:val="0"/>
        <w:keepLines w:val="0"/>
        <w:pageBreakBefore w:val="0"/>
        <w:widowControl w:val="0"/>
        <w:numPr>
          <w:ilvl w:val="0"/>
          <w:numId w:val="0"/>
        </w:numPr>
        <w:kinsoku/>
        <w:wordWrap/>
        <w:overflowPunct/>
        <w:topLinePunct w:val="0"/>
        <w:autoSpaceDE w:val="0"/>
        <w:autoSpaceDN w:val="0"/>
        <w:bidi w:val="0"/>
        <w:adjustRightInd/>
        <w:snapToGrid/>
        <w:spacing w:line="560" w:lineRule="exact"/>
        <w:ind w:left="0" w:leftChars="0" w:firstLine="640" w:firstLineChars="200"/>
        <w:contextualSpacing/>
        <w:jc w:val="both"/>
        <w:textAlignment w:val="auto"/>
        <w:rPr>
          <w:rFonts w:hint="eastAsia" w:ascii="宋体" w:hAnsi="Times New Roman" w:eastAsia="仿宋_GB2312"/>
          <w:sz w:val="32"/>
          <w:szCs w:val="32"/>
          <w:highlight w:val="none"/>
          <w:lang w:val="en-US" w:eastAsia="zh-CN"/>
        </w:rPr>
      </w:pPr>
      <w:r>
        <w:rPr>
          <w:rFonts w:hint="eastAsia" w:ascii="宋体" w:hAnsi="Times New Roman" w:eastAsia="仿宋_GB2312"/>
          <w:sz w:val="32"/>
          <w:szCs w:val="32"/>
          <w:highlight w:val="none"/>
          <w:lang w:val="en-US" w:eastAsia="zh-CN"/>
        </w:rPr>
        <w:t>交流充电电流THDI：≤3%；</w:t>
      </w:r>
    </w:p>
    <w:p w14:paraId="03EFDB66">
      <w:pPr>
        <w:keepNext w:val="0"/>
        <w:keepLines w:val="0"/>
        <w:pageBreakBefore w:val="0"/>
        <w:widowControl w:val="0"/>
        <w:numPr>
          <w:ilvl w:val="0"/>
          <w:numId w:val="0"/>
        </w:numPr>
        <w:kinsoku/>
        <w:wordWrap/>
        <w:overflowPunct/>
        <w:topLinePunct w:val="0"/>
        <w:autoSpaceDE w:val="0"/>
        <w:autoSpaceDN w:val="0"/>
        <w:bidi w:val="0"/>
        <w:adjustRightInd/>
        <w:snapToGrid/>
        <w:spacing w:line="560" w:lineRule="exact"/>
        <w:ind w:left="0" w:leftChars="0" w:firstLine="640" w:firstLineChars="200"/>
        <w:contextualSpacing/>
        <w:jc w:val="both"/>
        <w:textAlignment w:val="auto"/>
        <w:rPr>
          <w:rFonts w:hint="eastAsia" w:ascii="宋体" w:hAnsi="Times New Roman" w:eastAsia="仿宋_GB2312"/>
          <w:sz w:val="32"/>
          <w:szCs w:val="32"/>
          <w:highlight w:val="none"/>
          <w:lang w:val="en-US" w:eastAsia="zh-CN"/>
        </w:rPr>
      </w:pPr>
      <w:r>
        <w:rPr>
          <w:rFonts w:hint="eastAsia" w:ascii="宋体" w:hAnsi="Times New Roman" w:eastAsia="仿宋_GB2312"/>
          <w:sz w:val="32"/>
          <w:szCs w:val="32"/>
          <w:highlight w:val="none"/>
          <w:lang w:val="en-US" w:eastAsia="zh-CN"/>
        </w:rPr>
        <w:t>工作温度：（-10～+40）℃；</w:t>
      </w:r>
    </w:p>
    <w:p w14:paraId="3226ED4A">
      <w:pPr>
        <w:keepNext w:val="0"/>
        <w:keepLines w:val="0"/>
        <w:pageBreakBefore w:val="0"/>
        <w:widowControl w:val="0"/>
        <w:numPr>
          <w:ilvl w:val="0"/>
          <w:numId w:val="0"/>
        </w:numPr>
        <w:kinsoku/>
        <w:wordWrap/>
        <w:overflowPunct/>
        <w:topLinePunct w:val="0"/>
        <w:autoSpaceDE w:val="0"/>
        <w:autoSpaceDN w:val="0"/>
        <w:bidi w:val="0"/>
        <w:adjustRightInd/>
        <w:snapToGrid/>
        <w:spacing w:line="560" w:lineRule="exact"/>
        <w:ind w:left="0" w:leftChars="0" w:firstLine="640" w:firstLineChars="200"/>
        <w:contextualSpacing/>
        <w:jc w:val="both"/>
        <w:textAlignment w:val="auto"/>
        <w:rPr>
          <w:rFonts w:hint="eastAsia" w:ascii="宋体" w:hAnsi="Times New Roman" w:eastAsia="仿宋_GB2312"/>
          <w:sz w:val="32"/>
          <w:szCs w:val="32"/>
          <w:highlight w:val="none"/>
          <w:lang w:val="en-US" w:eastAsia="zh-CN"/>
        </w:rPr>
      </w:pPr>
      <w:r>
        <w:rPr>
          <w:rFonts w:hint="eastAsia" w:ascii="宋体" w:hAnsi="Times New Roman" w:eastAsia="仿宋_GB2312"/>
          <w:sz w:val="32"/>
          <w:szCs w:val="32"/>
          <w:highlight w:val="none"/>
          <w:lang w:val="en-US" w:eastAsia="zh-CN"/>
        </w:rPr>
        <w:t>防护等级： IP65；</w:t>
      </w:r>
    </w:p>
    <w:p w14:paraId="55BDFF40">
      <w:pPr>
        <w:keepNext w:val="0"/>
        <w:keepLines w:val="0"/>
        <w:pageBreakBefore w:val="0"/>
        <w:widowControl w:val="0"/>
        <w:numPr>
          <w:ilvl w:val="0"/>
          <w:numId w:val="0"/>
        </w:numPr>
        <w:kinsoku/>
        <w:wordWrap/>
        <w:overflowPunct/>
        <w:topLinePunct w:val="0"/>
        <w:autoSpaceDE w:val="0"/>
        <w:autoSpaceDN w:val="0"/>
        <w:bidi w:val="0"/>
        <w:adjustRightInd/>
        <w:snapToGrid/>
        <w:spacing w:line="560" w:lineRule="exact"/>
        <w:ind w:left="0" w:leftChars="0" w:firstLine="640" w:firstLineChars="200"/>
        <w:contextualSpacing/>
        <w:jc w:val="both"/>
        <w:textAlignment w:val="auto"/>
        <w:rPr>
          <w:rFonts w:hint="eastAsia" w:ascii="宋体" w:eastAsia="仿宋_GB2312"/>
          <w:sz w:val="32"/>
          <w:szCs w:val="32"/>
          <w:highlight w:val="none"/>
          <w:lang w:val="en-US" w:eastAsia="zh-CN"/>
        </w:rPr>
      </w:pPr>
      <w:r>
        <w:rPr>
          <w:rFonts w:hint="eastAsia" w:ascii="宋体" w:hAnsi="Times New Roman" w:eastAsia="仿宋_GB2312"/>
          <w:sz w:val="32"/>
          <w:szCs w:val="32"/>
          <w:highlight w:val="none"/>
          <w:lang w:val="en-US" w:eastAsia="zh-CN"/>
        </w:rPr>
        <w:t>模块最大</w:t>
      </w:r>
      <w:r>
        <w:rPr>
          <w:rFonts w:hint="eastAsia" w:ascii="宋体" w:eastAsia="仿宋_GB2312"/>
          <w:sz w:val="32"/>
          <w:szCs w:val="32"/>
          <w:highlight w:val="none"/>
          <w:lang w:val="en-US" w:eastAsia="zh-CN"/>
        </w:rPr>
        <w:t>体积</w:t>
      </w:r>
      <w:r>
        <w:rPr>
          <w:rFonts w:hint="eastAsia" w:ascii="宋体" w:hAnsi="Times New Roman" w:eastAsia="仿宋_GB2312"/>
          <w:sz w:val="32"/>
          <w:szCs w:val="32"/>
          <w:highlight w:val="none"/>
          <w:lang w:val="en-US" w:eastAsia="zh-CN"/>
        </w:rPr>
        <w:t>：</w:t>
      </w:r>
      <w:r>
        <w:rPr>
          <w:rFonts w:hint="eastAsia" w:ascii="宋体" w:eastAsia="仿宋_GB2312"/>
          <w:sz w:val="32"/>
          <w:szCs w:val="32"/>
          <w:highlight w:val="none"/>
          <w:lang w:val="en-US" w:eastAsia="zh-CN"/>
        </w:rPr>
        <w:t>0.25m³；</w:t>
      </w:r>
    </w:p>
    <w:p w14:paraId="706EEEBC">
      <w:pPr>
        <w:keepNext w:val="0"/>
        <w:keepLines w:val="0"/>
        <w:pageBreakBefore w:val="0"/>
        <w:widowControl w:val="0"/>
        <w:numPr>
          <w:ilvl w:val="0"/>
          <w:numId w:val="0"/>
        </w:numPr>
        <w:kinsoku/>
        <w:wordWrap/>
        <w:overflowPunct/>
        <w:topLinePunct w:val="0"/>
        <w:autoSpaceDE w:val="0"/>
        <w:autoSpaceDN w:val="0"/>
        <w:bidi w:val="0"/>
        <w:adjustRightInd/>
        <w:snapToGrid/>
        <w:spacing w:line="560" w:lineRule="exact"/>
        <w:ind w:left="0" w:leftChars="0" w:firstLine="640" w:firstLineChars="200"/>
        <w:contextualSpacing/>
        <w:jc w:val="both"/>
        <w:textAlignment w:val="auto"/>
        <w:rPr>
          <w:rFonts w:eastAsia="黑体"/>
          <w:sz w:val="32"/>
          <w:szCs w:val="32"/>
          <w:highlight w:val="none"/>
        </w:rPr>
      </w:pPr>
      <w:r>
        <w:rPr>
          <w:rFonts w:hint="eastAsia" w:ascii="宋体" w:hAnsi="Times New Roman" w:eastAsia="仿宋_GB2312"/>
          <w:sz w:val="32"/>
          <w:szCs w:val="32"/>
          <w:highlight w:val="none"/>
          <w:lang w:val="en-US" w:eastAsia="zh-CN"/>
        </w:rPr>
        <w:t>模块重量： ≤75kg。</w:t>
      </w:r>
    </w:p>
    <w:p w14:paraId="0842C380">
      <w:pPr>
        <w:keepNext w:val="0"/>
        <w:keepLines w:val="0"/>
        <w:pageBreakBefore w:val="0"/>
        <w:widowControl w:val="0"/>
        <w:numPr>
          <w:ilvl w:val="0"/>
          <w:numId w:val="0"/>
        </w:numPr>
        <w:kinsoku/>
        <w:wordWrap/>
        <w:overflowPunct/>
        <w:topLinePunct w:val="0"/>
        <w:autoSpaceDE w:val="0"/>
        <w:autoSpaceDN w:val="0"/>
        <w:bidi w:val="0"/>
        <w:adjustRightInd/>
        <w:snapToGrid/>
        <w:spacing w:line="560" w:lineRule="exact"/>
        <w:ind w:leftChars="0" w:firstLine="640" w:firstLineChars="200"/>
        <w:contextualSpacing/>
        <w:jc w:val="both"/>
        <w:textAlignment w:val="auto"/>
        <w:rPr>
          <w:rFonts w:eastAsia="黑体"/>
          <w:sz w:val="32"/>
          <w:szCs w:val="32"/>
          <w:highlight w:val="none"/>
        </w:rPr>
      </w:pPr>
      <w:r>
        <w:rPr>
          <w:rFonts w:hint="eastAsia" w:eastAsia="黑体"/>
          <w:sz w:val="32"/>
          <w:szCs w:val="32"/>
          <w:highlight w:val="none"/>
          <w:lang w:val="en-US" w:eastAsia="zh-CN"/>
        </w:rPr>
        <w:t>三、</w:t>
      </w:r>
      <w:r>
        <w:rPr>
          <w:rFonts w:hint="eastAsia" w:eastAsia="黑体"/>
          <w:sz w:val="32"/>
          <w:szCs w:val="32"/>
          <w:highlight w:val="none"/>
        </w:rPr>
        <w:t>项目实施周期及发榜金额</w:t>
      </w:r>
    </w:p>
    <w:p w14:paraId="6DB23013">
      <w:pPr>
        <w:pStyle w:val="14"/>
        <w:keepNext w:val="0"/>
        <w:keepLines w:val="0"/>
        <w:pageBreakBefore w:val="0"/>
        <w:widowControl w:val="0"/>
        <w:kinsoku/>
        <w:wordWrap/>
        <w:overflowPunct/>
        <w:topLinePunct w:val="0"/>
        <w:bidi w:val="0"/>
        <w:snapToGrid/>
        <w:spacing w:line="560" w:lineRule="exact"/>
        <w:ind w:leftChars="0" w:firstLine="640" w:firstLineChars="200"/>
        <w:jc w:val="both"/>
        <w:rPr>
          <w:rFonts w:hint="eastAsia" w:ascii="仿宋_GB2312" w:eastAsia="仿宋_GB2312"/>
          <w:sz w:val="32"/>
          <w:szCs w:val="32"/>
          <w:highlight w:val="none"/>
          <w:lang w:val="en-US"/>
        </w:rPr>
      </w:pPr>
      <w:r>
        <w:rPr>
          <w:rFonts w:hint="eastAsia" w:ascii="楷体_GB2312" w:eastAsia="楷体_GB2312"/>
          <w:sz w:val="32"/>
          <w:szCs w:val="32"/>
          <w:highlight w:val="none"/>
          <w:lang w:val="en-US"/>
        </w:rPr>
        <w:t>（一）项目实施周期：</w:t>
      </w:r>
      <w:r>
        <w:rPr>
          <w:rFonts w:hint="eastAsia" w:ascii="仿宋_GB2312" w:eastAsia="仿宋_GB2312"/>
          <w:sz w:val="32"/>
          <w:szCs w:val="32"/>
          <w:highlight w:val="none"/>
          <w:lang w:val="en-US" w:eastAsia="zh-CN"/>
        </w:rPr>
        <w:t>两</w:t>
      </w:r>
      <w:r>
        <w:rPr>
          <w:rFonts w:hint="eastAsia" w:ascii="仿宋_GB2312" w:eastAsia="仿宋_GB2312"/>
          <w:sz w:val="32"/>
          <w:szCs w:val="32"/>
          <w:highlight w:val="none"/>
          <w:lang w:val="en-US"/>
        </w:rPr>
        <w:t>年</w:t>
      </w:r>
    </w:p>
    <w:p w14:paraId="757876FC">
      <w:pPr>
        <w:pStyle w:val="14"/>
        <w:keepNext w:val="0"/>
        <w:keepLines w:val="0"/>
        <w:pageBreakBefore w:val="0"/>
        <w:widowControl w:val="0"/>
        <w:kinsoku/>
        <w:wordWrap/>
        <w:overflowPunct/>
        <w:topLinePunct w:val="0"/>
        <w:bidi w:val="0"/>
        <w:snapToGrid/>
        <w:spacing w:line="560" w:lineRule="exact"/>
        <w:ind w:leftChars="0" w:firstLine="640" w:firstLineChars="200"/>
        <w:jc w:val="both"/>
        <w:rPr>
          <w:rFonts w:hint="eastAsia" w:ascii="仿宋_GB2312" w:eastAsia="仿宋_GB2312"/>
          <w:sz w:val="32"/>
          <w:szCs w:val="32"/>
          <w:highlight w:val="none"/>
          <w:lang w:val="en-US"/>
        </w:rPr>
      </w:pPr>
      <w:r>
        <w:rPr>
          <w:rFonts w:hint="eastAsia" w:ascii="楷体_GB2312" w:eastAsia="楷体_GB2312"/>
          <w:sz w:val="32"/>
          <w:szCs w:val="32"/>
          <w:highlight w:val="none"/>
          <w:lang w:val="en-US"/>
        </w:rPr>
        <w:t>（二）发榜金额：</w:t>
      </w:r>
      <w:r>
        <w:rPr>
          <w:rFonts w:hint="eastAsia" w:ascii="楷体_GB2312" w:eastAsia="楷体_GB2312"/>
          <w:sz w:val="32"/>
          <w:szCs w:val="32"/>
          <w:highlight w:val="none"/>
          <w:lang w:val="en-US" w:eastAsia="zh-CN"/>
        </w:rPr>
        <w:t>400</w:t>
      </w:r>
      <w:r>
        <w:rPr>
          <w:rFonts w:hint="eastAsia" w:ascii="仿宋_GB2312" w:eastAsia="仿宋_GB2312"/>
          <w:sz w:val="32"/>
          <w:szCs w:val="32"/>
          <w:highlight w:val="none"/>
          <w:lang w:val="en-US"/>
        </w:rPr>
        <w:t>万元</w:t>
      </w:r>
    </w:p>
    <w:p w14:paraId="101CEA49">
      <w:pPr>
        <w:keepNext w:val="0"/>
        <w:keepLines w:val="0"/>
        <w:pageBreakBefore w:val="0"/>
        <w:widowControl w:val="0"/>
        <w:numPr>
          <w:ilvl w:val="0"/>
          <w:numId w:val="0"/>
        </w:numPr>
        <w:kinsoku/>
        <w:wordWrap/>
        <w:overflowPunct/>
        <w:topLinePunct w:val="0"/>
        <w:autoSpaceDE w:val="0"/>
        <w:autoSpaceDN w:val="0"/>
        <w:bidi w:val="0"/>
        <w:adjustRightInd/>
        <w:snapToGrid/>
        <w:spacing w:line="560" w:lineRule="exact"/>
        <w:ind w:leftChars="0" w:firstLine="640" w:firstLineChars="200"/>
        <w:contextualSpacing/>
        <w:jc w:val="both"/>
        <w:textAlignment w:val="auto"/>
        <w:rPr>
          <w:rFonts w:eastAsia="黑体"/>
          <w:sz w:val="32"/>
          <w:szCs w:val="32"/>
          <w:highlight w:val="none"/>
        </w:rPr>
      </w:pPr>
      <w:r>
        <w:rPr>
          <w:rFonts w:hint="eastAsia" w:eastAsia="黑体"/>
          <w:sz w:val="32"/>
          <w:szCs w:val="32"/>
          <w:highlight w:val="none"/>
          <w:lang w:val="en-US" w:eastAsia="zh-CN"/>
        </w:rPr>
        <w:t>四、</w:t>
      </w:r>
      <w:r>
        <w:rPr>
          <w:rFonts w:hint="eastAsia" w:eastAsia="黑体"/>
          <w:sz w:val="32"/>
          <w:szCs w:val="32"/>
          <w:highlight w:val="none"/>
        </w:rPr>
        <w:t>对揭榜方要求</w:t>
      </w:r>
    </w:p>
    <w:p w14:paraId="7D9AC41F">
      <w:pPr>
        <w:keepNext w:val="0"/>
        <w:keepLines w:val="0"/>
        <w:pageBreakBefore w:val="0"/>
        <w:widowControl w:val="0"/>
        <w:kinsoku/>
        <w:wordWrap/>
        <w:overflowPunct/>
        <w:topLinePunct w:val="0"/>
        <w:bidi w:val="0"/>
        <w:snapToGrid/>
        <w:spacing w:line="560" w:lineRule="exact"/>
        <w:ind w:leftChars="0" w:firstLine="640" w:firstLineChars="200"/>
        <w:jc w:val="both"/>
        <w:rPr>
          <w:rFonts w:hint="default" w:ascii="仿宋_GB2312" w:eastAsia="仿宋_GB2312"/>
          <w:sz w:val="32"/>
          <w:szCs w:val="32"/>
          <w:highlight w:val="none"/>
          <w:lang w:val="en-US"/>
        </w:rPr>
      </w:pPr>
      <w:r>
        <w:rPr>
          <w:rFonts w:hint="default" w:ascii="仿宋_GB2312" w:eastAsia="仿宋_GB2312"/>
          <w:sz w:val="32"/>
          <w:szCs w:val="32"/>
          <w:highlight w:val="none"/>
          <w:lang w:val="en-US"/>
        </w:rPr>
        <w:t>1、揭榜</w:t>
      </w:r>
      <w:r>
        <w:rPr>
          <w:rFonts w:hint="eastAsia" w:ascii="仿宋_GB2312" w:eastAsia="仿宋_GB2312"/>
          <w:sz w:val="32"/>
          <w:szCs w:val="32"/>
          <w:highlight w:val="none"/>
          <w:lang w:val="en-US" w:eastAsia="zh-CN"/>
        </w:rPr>
        <w:t>方</w:t>
      </w:r>
      <w:r>
        <w:rPr>
          <w:rFonts w:hint="default" w:ascii="仿宋_GB2312" w:eastAsia="仿宋_GB2312"/>
          <w:sz w:val="32"/>
          <w:szCs w:val="32"/>
          <w:highlight w:val="none"/>
          <w:lang w:val="en-US"/>
        </w:rPr>
        <w:t>需拥有省部级及以上</w:t>
      </w:r>
      <w:r>
        <w:rPr>
          <w:rFonts w:hint="eastAsia" w:ascii="仿宋_GB2312" w:eastAsia="仿宋_GB2312"/>
          <w:sz w:val="32"/>
          <w:szCs w:val="32"/>
          <w:highlight w:val="none"/>
          <w:lang w:val="en-US" w:eastAsia="zh-CN"/>
        </w:rPr>
        <w:t>行业主管部认定的</w:t>
      </w:r>
      <w:r>
        <w:rPr>
          <w:rFonts w:hint="default" w:ascii="仿宋_GB2312" w:eastAsia="仿宋_GB2312"/>
          <w:sz w:val="32"/>
          <w:szCs w:val="32"/>
          <w:highlight w:val="none"/>
          <w:lang w:val="en-US"/>
        </w:rPr>
        <w:t>的创新平台；</w:t>
      </w:r>
    </w:p>
    <w:p w14:paraId="73862402">
      <w:pPr>
        <w:keepNext w:val="0"/>
        <w:keepLines w:val="0"/>
        <w:pageBreakBefore w:val="0"/>
        <w:widowControl w:val="0"/>
        <w:kinsoku/>
        <w:wordWrap/>
        <w:overflowPunct/>
        <w:topLinePunct w:val="0"/>
        <w:bidi w:val="0"/>
        <w:snapToGrid/>
        <w:spacing w:line="560" w:lineRule="exact"/>
        <w:ind w:leftChars="0" w:firstLine="640" w:firstLineChars="200"/>
        <w:jc w:val="both"/>
        <w:rPr>
          <w:rFonts w:hint="default" w:ascii="仿宋_GB2312" w:eastAsia="仿宋_GB2312"/>
          <w:sz w:val="32"/>
          <w:szCs w:val="32"/>
          <w:highlight w:val="none"/>
          <w:lang w:val="en-US"/>
        </w:rPr>
      </w:pPr>
      <w:r>
        <w:rPr>
          <w:rFonts w:hint="default" w:ascii="仿宋_GB2312" w:eastAsia="仿宋_GB2312"/>
          <w:sz w:val="32"/>
          <w:szCs w:val="32"/>
          <w:highlight w:val="none"/>
          <w:lang w:val="en-US"/>
        </w:rPr>
        <w:t>2、揭榜单位应具备同类型或相关产品的研发及</w:t>
      </w:r>
      <w:r>
        <w:rPr>
          <w:rFonts w:hint="eastAsia" w:ascii="仿宋_GB2312" w:eastAsia="仿宋_GB2312"/>
          <w:sz w:val="32"/>
          <w:szCs w:val="32"/>
          <w:highlight w:val="none"/>
          <w:lang w:val="en-US" w:eastAsia="zh-CN"/>
        </w:rPr>
        <w:t>应用</w:t>
      </w:r>
      <w:r>
        <w:rPr>
          <w:rFonts w:hint="default" w:ascii="仿宋_GB2312" w:eastAsia="仿宋_GB2312"/>
          <w:sz w:val="32"/>
          <w:szCs w:val="32"/>
          <w:highlight w:val="none"/>
          <w:lang w:val="en-US"/>
        </w:rPr>
        <w:t>经验，拥有</w:t>
      </w:r>
      <w:r>
        <w:rPr>
          <w:rFonts w:hint="eastAsia" w:ascii="仿宋_GB2312" w:eastAsia="仿宋_GB2312"/>
          <w:sz w:val="32"/>
          <w:szCs w:val="32"/>
          <w:highlight w:val="none"/>
          <w:lang w:val="en-US" w:eastAsia="zh-CN"/>
        </w:rPr>
        <w:t>授权</w:t>
      </w:r>
      <w:r>
        <w:rPr>
          <w:rFonts w:hint="default" w:ascii="仿宋_GB2312" w:eastAsia="仿宋_GB2312"/>
          <w:sz w:val="32"/>
          <w:szCs w:val="32"/>
          <w:highlight w:val="none"/>
          <w:lang w:val="en-US"/>
        </w:rPr>
        <w:t>发明专利15件以上；</w:t>
      </w:r>
    </w:p>
    <w:p w14:paraId="4C3E5EF1">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仿宋_GB2312" w:eastAsia="仿宋_GB2312"/>
          <w:sz w:val="32"/>
          <w:szCs w:val="32"/>
          <w:highlight w:val="none"/>
          <w:lang w:val="en-US" w:eastAsia="zh-CN"/>
        </w:rPr>
      </w:pPr>
      <w:r>
        <w:rPr>
          <w:rFonts w:hint="default" w:ascii="仿宋_GB2312" w:eastAsia="仿宋_GB2312"/>
          <w:sz w:val="32"/>
          <w:szCs w:val="32"/>
          <w:highlight w:val="none"/>
          <w:lang w:val="en-US"/>
        </w:rPr>
        <w:t>3、</w:t>
      </w:r>
      <w:r>
        <w:rPr>
          <w:rFonts w:hint="eastAsia" w:ascii="仿宋_GB2312" w:eastAsia="仿宋_GB2312"/>
          <w:sz w:val="32"/>
          <w:szCs w:val="32"/>
          <w:highlight w:val="none"/>
          <w:lang w:val="en-US" w:eastAsia="zh-CN"/>
        </w:rPr>
        <w:t>接榜单位</w:t>
      </w:r>
      <w:r>
        <w:rPr>
          <w:rFonts w:hint="default" w:ascii="仿宋_GB2312" w:eastAsia="仿宋_GB2312"/>
          <w:sz w:val="32"/>
          <w:szCs w:val="32"/>
          <w:highlight w:val="none"/>
          <w:lang w:val="en-US"/>
        </w:rPr>
        <w:t>研发团队</w:t>
      </w:r>
      <w:r>
        <w:rPr>
          <w:rFonts w:hint="eastAsia" w:ascii="仿宋_GB2312" w:eastAsia="仿宋_GB2312"/>
          <w:sz w:val="32"/>
          <w:szCs w:val="32"/>
          <w:highlight w:val="none"/>
          <w:lang w:val="en-US" w:eastAsia="zh-CN"/>
        </w:rPr>
        <w:t>需</w:t>
      </w:r>
      <w:r>
        <w:rPr>
          <w:rFonts w:hint="default" w:ascii="仿宋_GB2312" w:eastAsia="仿宋_GB2312"/>
          <w:sz w:val="32"/>
          <w:szCs w:val="32"/>
          <w:highlight w:val="none"/>
          <w:lang w:val="en-US"/>
        </w:rPr>
        <w:t>拥有高级职称或博士学历人</w:t>
      </w:r>
      <w:r>
        <w:rPr>
          <w:rFonts w:hint="eastAsia" w:ascii="仿宋_GB2312" w:eastAsia="仿宋_GB2312"/>
          <w:sz w:val="32"/>
          <w:szCs w:val="32"/>
          <w:highlight w:val="none"/>
          <w:lang w:val="en-US" w:eastAsia="zh-CN"/>
        </w:rPr>
        <w:t>员</w:t>
      </w:r>
      <w:r>
        <w:rPr>
          <w:rFonts w:hint="default" w:ascii="仿宋_GB2312" w:eastAsia="仿宋_GB2312"/>
          <w:sz w:val="32"/>
          <w:szCs w:val="32"/>
          <w:highlight w:val="none"/>
          <w:lang w:val="en-US"/>
        </w:rPr>
        <w:t>10人以上</w:t>
      </w:r>
      <w:r>
        <w:rPr>
          <w:rFonts w:hint="eastAsia" w:ascii="仿宋_GB2312" w:eastAsia="仿宋_GB2312"/>
          <w:sz w:val="32"/>
          <w:szCs w:val="32"/>
          <w:highlight w:val="none"/>
          <w:lang w:val="en-US" w:eastAsia="zh-CN"/>
        </w:rPr>
        <w:t>；</w:t>
      </w:r>
    </w:p>
    <w:p w14:paraId="61443AD2">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both"/>
        <w:textAlignment w:val="auto"/>
        <w:rPr>
          <w:rFonts w:hint="default" w:ascii="仿宋_GB2312" w:eastAsia="仿宋_GB2312"/>
          <w:sz w:val="32"/>
          <w:szCs w:val="32"/>
          <w:highlight w:val="none"/>
          <w:lang w:val="en-US"/>
        </w:rPr>
      </w:pPr>
      <w:r>
        <w:rPr>
          <w:rFonts w:hint="default" w:ascii="仿宋_GB2312" w:eastAsia="仿宋_GB2312"/>
          <w:sz w:val="32"/>
          <w:szCs w:val="32"/>
          <w:highlight w:val="none"/>
          <w:lang w:val="en-US"/>
        </w:rPr>
        <w:t>4、</w:t>
      </w:r>
      <w:r>
        <w:rPr>
          <w:rFonts w:hint="eastAsia" w:ascii="仿宋_GB2312" w:eastAsia="仿宋_GB2312"/>
          <w:sz w:val="32"/>
          <w:szCs w:val="32"/>
          <w:highlight w:val="none"/>
          <w:lang w:val="en-US" w:eastAsia="zh-CN"/>
        </w:rPr>
        <w:t>接榜单位应</w:t>
      </w:r>
      <w:r>
        <w:rPr>
          <w:rFonts w:hint="default" w:ascii="仿宋_GB2312" w:eastAsia="仿宋_GB2312"/>
          <w:sz w:val="32"/>
          <w:szCs w:val="32"/>
          <w:highlight w:val="none"/>
          <w:lang w:val="en-US"/>
        </w:rPr>
        <w:t>有健全的项目管理</w:t>
      </w:r>
      <w:r>
        <w:rPr>
          <w:rFonts w:hint="eastAsia" w:ascii="仿宋_GB2312" w:eastAsia="仿宋_GB2312"/>
          <w:sz w:val="32"/>
          <w:szCs w:val="32"/>
          <w:highlight w:val="none"/>
          <w:lang w:val="en-US" w:eastAsia="zh-CN"/>
        </w:rPr>
        <w:t>制度</w:t>
      </w:r>
      <w:r>
        <w:rPr>
          <w:rFonts w:hint="default" w:ascii="仿宋_GB2312" w:eastAsia="仿宋_GB2312"/>
          <w:sz w:val="32"/>
          <w:szCs w:val="32"/>
          <w:highlight w:val="none"/>
          <w:lang w:val="en-US"/>
        </w:rPr>
        <w:t>体系</w:t>
      </w:r>
      <w:r>
        <w:rPr>
          <w:rFonts w:hint="eastAsia" w:ascii="仿宋_GB2312" w:eastAsia="仿宋_GB2312"/>
          <w:sz w:val="32"/>
          <w:szCs w:val="32"/>
          <w:highlight w:val="none"/>
          <w:lang w:val="en-US" w:eastAsia="zh-CN"/>
        </w:rPr>
        <w:t>，且</w:t>
      </w:r>
      <w:r>
        <w:rPr>
          <w:rFonts w:hint="default" w:ascii="仿宋_GB2312" w:eastAsia="仿宋_GB2312"/>
          <w:sz w:val="32"/>
          <w:szCs w:val="32"/>
          <w:highlight w:val="none"/>
          <w:lang w:val="en-US"/>
        </w:rPr>
        <w:t>近三年</w:t>
      </w:r>
      <w:r>
        <w:rPr>
          <w:rFonts w:hint="eastAsia" w:ascii="仿宋_GB2312" w:eastAsia="仿宋_GB2312"/>
          <w:sz w:val="32"/>
          <w:szCs w:val="32"/>
          <w:highlight w:val="none"/>
          <w:lang w:val="en-US" w:eastAsia="zh-CN"/>
        </w:rPr>
        <w:t>内，有成功完成</w:t>
      </w:r>
      <w:r>
        <w:rPr>
          <w:rFonts w:hint="default" w:ascii="仿宋_GB2312" w:eastAsia="仿宋_GB2312"/>
          <w:sz w:val="32"/>
          <w:szCs w:val="32"/>
          <w:highlight w:val="none"/>
          <w:lang w:val="en-US"/>
        </w:rPr>
        <w:t>省部级</w:t>
      </w:r>
      <w:r>
        <w:rPr>
          <w:rFonts w:hint="eastAsia" w:ascii="仿宋_GB2312" w:eastAsia="仿宋_GB2312"/>
          <w:sz w:val="32"/>
          <w:szCs w:val="32"/>
          <w:highlight w:val="none"/>
          <w:lang w:val="en-US" w:eastAsia="zh-CN"/>
        </w:rPr>
        <w:t>及</w:t>
      </w:r>
      <w:r>
        <w:rPr>
          <w:rFonts w:hint="default" w:ascii="仿宋_GB2312" w:eastAsia="仿宋_GB2312"/>
          <w:sz w:val="32"/>
          <w:szCs w:val="32"/>
          <w:highlight w:val="none"/>
          <w:lang w:val="en-US"/>
        </w:rPr>
        <w:t>以上科技研发项目的</w:t>
      </w:r>
      <w:r>
        <w:rPr>
          <w:rFonts w:hint="eastAsia" w:ascii="仿宋_GB2312" w:eastAsia="仿宋_GB2312"/>
          <w:sz w:val="32"/>
          <w:szCs w:val="32"/>
          <w:highlight w:val="none"/>
          <w:lang w:val="en-US" w:eastAsia="zh-CN"/>
        </w:rPr>
        <w:t>经历</w:t>
      </w:r>
      <w:r>
        <w:rPr>
          <w:rFonts w:hint="default" w:ascii="仿宋_GB2312" w:eastAsia="仿宋_GB2312"/>
          <w:sz w:val="32"/>
          <w:szCs w:val="32"/>
          <w:highlight w:val="none"/>
          <w:lang w:val="en-US"/>
        </w:rPr>
        <w:t>。</w:t>
      </w:r>
    </w:p>
    <w:p w14:paraId="5A56B37A">
      <w:pPr>
        <w:pStyle w:val="14"/>
        <w:keepNext w:val="0"/>
        <w:keepLines w:val="0"/>
        <w:pageBreakBefore w:val="0"/>
        <w:widowControl w:val="0"/>
        <w:kinsoku/>
        <w:wordWrap/>
        <w:overflowPunct/>
        <w:topLinePunct w:val="0"/>
        <w:bidi w:val="0"/>
        <w:snapToGrid/>
        <w:spacing w:line="560" w:lineRule="exact"/>
        <w:ind w:leftChars="0" w:firstLine="640" w:firstLineChars="200"/>
        <w:jc w:val="both"/>
        <w:rPr>
          <w:rFonts w:hint="eastAsia" w:ascii="仿宋_GB2312" w:hAnsi="仿宋_GB2312" w:eastAsia="仿宋_GB2312" w:cs="仿宋_GB2312"/>
          <w:color w:val="000000"/>
          <w:kern w:val="2"/>
          <w:sz w:val="32"/>
          <w:szCs w:val="32"/>
          <w:highlight w:val="none"/>
          <w:lang w:val="en-US" w:eastAsia="zh-CN" w:bidi="ar-SA"/>
        </w:rPr>
      </w:pPr>
    </w:p>
    <w:p w14:paraId="36D8AF7F">
      <w:pPr>
        <w:pStyle w:val="14"/>
        <w:keepNext w:val="0"/>
        <w:keepLines w:val="0"/>
        <w:pageBreakBefore w:val="0"/>
        <w:widowControl w:val="0"/>
        <w:kinsoku/>
        <w:wordWrap/>
        <w:overflowPunct/>
        <w:topLinePunct w:val="0"/>
        <w:bidi w:val="0"/>
        <w:snapToGrid/>
        <w:spacing w:line="560" w:lineRule="exact"/>
        <w:ind w:leftChars="0" w:firstLine="640" w:firstLineChars="200"/>
        <w:jc w:val="both"/>
        <w:rPr>
          <w:rFonts w:hint="eastAsia" w:ascii="仿宋_GB2312" w:hAnsi="仿宋_GB2312" w:eastAsia="仿宋_GB2312" w:cs="仿宋_GB2312"/>
          <w:color w:val="000000"/>
          <w:kern w:val="2"/>
          <w:sz w:val="32"/>
          <w:szCs w:val="32"/>
          <w:highlight w:val="none"/>
          <w:lang w:val="en-US" w:eastAsia="zh-CN" w:bidi="ar-SA"/>
        </w:rPr>
      </w:pPr>
    </w:p>
    <w:p w14:paraId="1D4D7252">
      <w:pPr>
        <w:pStyle w:val="14"/>
        <w:keepNext w:val="0"/>
        <w:keepLines w:val="0"/>
        <w:pageBreakBefore w:val="0"/>
        <w:widowControl w:val="0"/>
        <w:kinsoku/>
        <w:wordWrap/>
        <w:overflowPunct/>
        <w:topLinePunct w:val="0"/>
        <w:bidi w:val="0"/>
        <w:snapToGrid/>
        <w:spacing w:line="560" w:lineRule="exact"/>
        <w:ind w:leftChars="0" w:firstLine="640" w:firstLineChars="200"/>
        <w:jc w:val="both"/>
        <w:rPr>
          <w:rFonts w:hint="eastAsia" w:ascii="仿宋_GB2312" w:hAnsi="仿宋_GB2312" w:eastAsia="仿宋_GB2312" w:cs="仿宋_GB2312"/>
          <w:color w:val="000000"/>
          <w:kern w:val="2"/>
          <w:sz w:val="32"/>
          <w:szCs w:val="32"/>
          <w:highlight w:val="none"/>
          <w:lang w:val="en-US" w:eastAsia="zh-CN" w:bidi="ar-SA"/>
        </w:rPr>
      </w:pPr>
    </w:p>
    <w:p w14:paraId="785D23E0">
      <w:pPr>
        <w:pStyle w:val="14"/>
        <w:keepNext w:val="0"/>
        <w:keepLines w:val="0"/>
        <w:pageBreakBefore w:val="0"/>
        <w:widowControl w:val="0"/>
        <w:kinsoku/>
        <w:wordWrap/>
        <w:overflowPunct/>
        <w:topLinePunct w:val="0"/>
        <w:bidi w:val="0"/>
        <w:snapToGrid/>
        <w:spacing w:line="560" w:lineRule="exact"/>
        <w:ind w:leftChars="0" w:firstLine="640" w:firstLineChars="200"/>
        <w:jc w:val="both"/>
        <w:rPr>
          <w:rFonts w:hint="eastAsia" w:ascii="仿宋_GB2312" w:hAnsi="仿宋_GB2312" w:eastAsia="仿宋_GB2312" w:cs="仿宋_GB2312"/>
          <w:color w:val="000000"/>
          <w:kern w:val="2"/>
          <w:sz w:val="32"/>
          <w:szCs w:val="32"/>
          <w:highlight w:val="none"/>
          <w:lang w:val="en-US" w:eastAsia="zh-CN" w:bidi="ar-SA"/>
        </w:rPr>
      </w:pPr>
    </w:p>
    <w:p w14:paraId="47650818">
      <w:pPr>
        <w:pStyle w:val="14"/>
        <w:keepNext w:val="0"/>
        <w:keepLines w:val="0"/>
        <w:pageBreakBefore w:val="0"/>
        <w:widowControl w:val="0"/>
        <w:kinsoku/>
        <w:wordWrap/>
        <w:overflowPunct/>
        <w:topLinePunct w:val="0"/>
        <w:bidi w:val="0"/>
        <w:snapToGrid/>
        <w:spacing w:line="560" w:lineRule="exact"/>
        <w:ind w:leftChars="0" w:firstLine="640" w:firstLineChars="200"/>
        <w:jc w:val="both"/>
        <w:rPr>
          <w:rFonts w:hint="eastAsia" w:ascii="仿宋_GB2312" w:hAnsi="仿宋_GB2312" w:eastAsia="仿宋_GB2312" w:cs="仿宋_GB2312"/>
          <w:color w:val="000000"/>
          <w:kern w:val="2"/>
          <w:sz w:val="32"/>
          <w:szCs w:val="32"/>
          <w:highlight w:val="none"/>
          <w:lang w:val="en-US" w:eastAsia="zh-CN" w:bidi="ar-SA"/>
        </w:rPr>
      </w:pPr>
    </w:p>
    <w:p w14:paraId="15B188DD">
      <w:pPr>
        <w:pStyle w:val="14"/>
        <w:keepNext w:val="0"/>
        <w:keepLines w:val="0"/>
        <w:pageBreakBefore w:val="0"/>
        <w:widowControl w:val="0"/>
        <w:kinsoku/>
        <w:wordWrap/>
        <w:overflowPunct/>
        <w:topLinePunct w:val="0"/>
        <w:bidi w:val="0"/>
        <w:snapToGrid/>
        <w:spacing w:line="560" w:lineRule="exact"/>
        <w:ind w:leftChars="0" w:firstLine="640" w:firstLineChars="200"/>
        <w:jc w:val="both"/>
        <w:rPr>
          <w:rFonts w:hint="eastAsia" w:ascii="仿宋_GB2312" w:hAnsi="仿宋_GB2312" w:eastAsia="仿宋_GB2312" w:cs="仿宋_GB2312"/>
          <w:color w:val="000000"/>
          <w:kern w:val="2"/>
          <w:sz w:val="32"/>
          <w:szCs w:val="32"/>
          <w:highlight w:val="none"/>
          <w:lang w:val="en-US" w:eastAsia="zh-CN" w:bidi="ar-SA"/>
        </w:rPr>
      </w:pPr>
    </w:p>
    <w:p w14:paraId="0A9EAE8E">
      <w:pPr>
        <w:pStyle w:val="14"/>
        <w:keepNext w:val="0"/>
        <w:keepLines w:val="0"/>
        <w:pageBreakBefore w:val="0"/>
        <w:widowControl w:val="0"/>
        <w:kinsoku/>
        <w:wordWrap/>
        <w:overflowPunct/>
        <w:topLinePunct w:val="0"/>
        <w:bidi w:val="0"/>
        <w:snapToGrid/>
        <w:spacing w:line="560" w:lineRule="exact"/>
        <w:ind w:leftChars="0" w:firstLine="640" w:firstLineChars="200"/>
        <w:jc w:val="both"/>
        <w:rPr>
          <w:rFonts w:hint="eastAsia" w:ascii="仿宋_GB2312" w:hAnsi="仿宋_GB2312" w:eastAsia="仿宋_GB2312" w:cs="仿宋_GB2312"/>
          <w:color w:val="000000"/>
          <w:kern w:val="2"/>
          <w:sz w:val="32"/>
          <w:szCs w:val="32"/>
          <w:highlight w:val="none"/>
          <w:lang w:val="en-US" w:eastAsia="zh-CN" w:bidi="ar-SA"/>
        </w:rPr>
      </w:pPr>
    </w:p>
    <w:p w14:paraId="25E37B04">
      <w:pPr>
        <w:pStyle w:val="14"/>
        <w:keepNext w:val="0"/>
        <w:keepLines w:val="0"/>
        <w:pageBreakBefore w:val="0"/>
        <w:widowControl w:val="0"/>
        <w:kinsoku/>
        <w:wordWrap/>
        <w:overflowPunct/>
        <w:topLinePunct w:val="0"/>
        <w:bidi w:val="0"/>
        <w:snapToGrid/>
        <w:spacing w:line="560" w:lineRule="exact"/>
        <w:ind w:leftChars="0" w:firstLine="640" w:firstLineChars="200"/>
        <w:jc w:val="both"/>
        <w:rPr>
          <w:rFonts w:hint="eastAsia" w:ascii="仿宋_GB2312" w:hAnsi="仿宋_GB2312" w:eastAsia="仿宋_GB2312" w:cs="仿宋_GB2312"/>
          <w:color w:val="000000"/>
          <w:kern w:val="2"/>
          <w:sz w:val="32"/>
          <w:szCs w:val="32"/>
          <w:highlight w:val="none"/>
          <w:lang w:val="en-US" w:eastAsia="zh-CN" w:bidi="ar-SA"/>
        </w:rPr>
      </w:pPr>
    </w:p>
    <w:p w14:paraId="4661BACE">
      <w:pPr>
        <w:pStyle w:val="14"/>
        <w:keepNext w:val="0"/>
        <w:keepLines w:val="0"/>
        <w:pageBreakBefore w:val="0"/>
        <w:widowControl w:val="0"/>
        <w:kinsoku/>
        <w:wordWrap/>
        <w:overflowPunct/>
        <w:topLinePunct w:val="0"/>
        <w:bidi w:val="0"/>
        <w:snapToGrid/>
        <w:spacing w:line="560" w:lineRule="exact"/>
        <w:ind w:leftChars="0" w:firstLine="640" w:firstLineChars="200"/>
        <w:jc w:val="both"/>
        <w:rPr>
          <w:rFonts w:hint="eastAsia" w:ascii="仿宋_GB2312" w:hAnsi="仿宋_GB2312" w:eastAsia="仿宋_GB2312" w:cs="仿宋_GB2312"/>
          <w:color w:val="000000"/>
          <w:kern w:val="2"/>
          <w:sz w:val="32"/>
          <w:szCs w:val="32"/>
          <w:highlight w:val="none"/>
          <w:lang w:val="en-US" w:eastAsia="zh-CN" w:bidi="ar-SA"/>
        </w:rPr>
      </w:pPr>
    </w:p>
    <w:p w14:paraId="7323B9F7">
      <w:pPr>
        <w:pStyle w:val="14"/>
        <w:keepNext w:val="0"/>
        <w:keepLines w:val="0"/>
        <w:pageBreakBefore w:val="0"/>
        <w:widowControl w:val="0"/>
        <w:kinsoku/>
        <w:wordWrap/>
        <w:overflowPunct/>
        <w:topLinePunct w:val="0"/>
        <w:bidi w:val="0"/>
        <w:snapToGrid/>
        <w:spacing w:line="560" w:lineRule="exact"/>
        <w:ind w:leftChars="0" w:firstLine="640" w:firstLineChars="200"/>
        <w:jc w:val="both"/>
        <w:rPr>
          <w:rFonts w:hint="eastAsia" w:ascii="仿宋_GB2312" w:hAnsi="仿宋_GB2312" w:eastAsia="仿宋_GB2312" w:cs="仿宋_GB2312"/>
          <w:color w:val="000000"/>
          <w:kern w:val="2"/>
          <w:sz w:val="32"/>
          <w:szCs w:val="32"/>
          <w:highlight w:val="none"/>
          <w:lang w:val="en-US" w:eastAsia="zh-CN" w:bidi="ar-SA"/>
        </w:rPr>
      </w:pPr>
    </w:p>
    <w:p w14:paraId="7EA15E3B">
      <w:pPr>
        <w:pStyle w:val="14"/>
        <w:keepNext w:val="0"/>
        <w:keepLines w:val="0"/>
        <w:pageBreakBefore w:val="0"/>
        <w:widowControl w:val="0"/>
        <w:kinsoku/>
        <w:wordWrap/>
        <w:overflowPunct/>
        <w:topLinePunct w:val="0"/>
        <w:bidi w:val="0"/>
        <w:snapToGrid/>
        <w:spacing w:line="560" w:lineRule="exact"/>
        <w:ind w:leftChars="0" w:firstLine="640" w:firstLineChars="200"/>
        <w:jc w:val="both"/>
        <w:rPr>
          <w:rFonts w:hint="eastAsia" w:ascii="仿宋_GB2312" w:hAnsi="仿宋_GB2312" w:eastAsia="仿宋_GB2312" w:cs="仿宋_GB2312"/>
          <w:color w:val="000000"/>
          <w:kern w:val="2"/>
          <w:sz w:val="32"/>
          <w:szCs w:val="32"/>
          <w:highlight w:val="none"/>
          <w:lang w:val="en-US" w:eastAsia="zh-CN" w:bidi="ar-SA"/>
        </w:rPr>
      </w:pPr>
    </w:p>
    <w:p w14:paraId="2E9C7F06">
      <w:pPr>
        <w:pStyle w:val="14"/>
        <w:keepNext w:val="0"/>
        <w:keepLines w:val="0"/>
        <w:pageBreakBefore w:val="0"/>
        <w:widowControl w:val="0"/>
        <w:kinsoku/>
        <w:wordWrap/>
        <w:overflowPunct/>
        <w:topLinePunct w:val="0"/>
        <w:bidi w:val="0"/>
        <w:snapToGrid/>
        <w:spacing w:line="560" w:lineRule="exact"/>
        <w:ind w:leftChars="0" w:firstLine="640" w:firstLineChars="200"/>
        <w:jc w:val="both"/>
        <w:rPr>
          <w:rFonts w:hint="eastAsia" w:ascii="仿宋_GB2312" w:hAnsi="仿宋_GB2312" w:eastAsia="仿宋_GB2312" w:cs="仿宋_GB2312"/>
          <w:color w:val="000000"/>
          <w:kern w:val="2"/>
          <w:sz w:val="32"/>
          <w:szCs w:val="32"/>
          <w:highlight w:val="none"/>
          <w:lang w:val="en-US" w:eastAsia="zh-CN" w:bidi="ar-SA"/>
        </w:rPr>
      </w:pPr>
    </w:p>
    <w:p w14:paraId="0AC9C05F">
      <w:pPr>
        <w:pStyle w:val="14"/>
        <w:keepNext w:val="0"/>
        <w:keepLines w:val="0"/>
        <w:pageBreakBefore w:val="0"/>
        <w:widowControl w:val="0"/>
        <w:kinsoku/>
        <w:wordWrap/>
        <w:overflowPunct/>
        <w:topLinePunct w:val="0"/>
        <w:bidi w:val="0"/>
        <w:snapToGrid/>
        <w:spacing w:line="560" w:lineRule="exact"/>
        <w:ind w:leftChars="0" w:firstLine="640" w:firstLineChars="200"/>
        <w:jc w:val="both"/>
        <w:rPr>
          <w:rFonts w:hint="eastAsia" w:ascii="仿宋_GB2312" w:hAnsi="仿宋_GB2312" w:eastAsia="仿宋_GB2312" w:cs="仿宋_GB2312"/>
          <w:color w:val="000000"/>
          <w:kern w:val="2"/>
          <w:sz w:val="32"/>
          <w:szCs w:val="32"/>
          <w:highlight w:val="none"/>
          <w:lang w:val="en-US" w:eastAsia="zh-CN" w:bidi="ar-SA"/>
        </w:rPr>
      </w:pPr>
    </w:p>
    <w:p w14:paraId="1D8CC028">
      <w:pPr>
        <w:pStyle w:val="14"/>
        <w:keepNext w:val="0"/>
        <w:keepLines w:val="0"/>
        <w:pageBreakBefore w:val="0"/>
        <w:widowControl w:val="0"/>
        <w:kinsoku/>
        <w:wordWrap/>
        <w:overflowPunct/>
        <w:topLinePunct w:val="0"/>
        <w:bidi w:val="0"/>
        <w:snapToGrid/>
        <w:spacing w:line="560" w:lineRule="exact"/>
        <w:jc w:val="both"/>
        <w:rPr>
          <w:rFonts w:hint="eastAsia" w:ascii="仿宋_GB2312" w:hAnsi="仿宋_GB2312" w:eastAsia="仿宋_GB2312" w:cs="仿宋_GB2312"/>
          <w:color w:val="000000"/>
          <w:kern w:val="2"/>
          <w:sz w:val="32"/>
          <w:szCs w:val="32"/>
          <w:highlight w:val="none"/>
          <w:lang w:val="en-US" w:eastAsia="zh-CN" w:bidi="ar-SA"/>
        </w:rPr>
      </w:pPr>
    </w:p>
    <w:p w14:paraId="6B4F0116">
      <w:pPr>
        <w:keepNext w:val="0"/>
        <w:keepLines w:val="0"/>
        <w:pageBreakBefore w:val="0"/>
        <w:widowControl w:val="0"/>
        <w:kinsoku/>
        <w:wordWrap/>
        <w:overflowPunct/>
        <w:topLinePunct w:val="0"/>
        <w:autoSpaceDE/>
        <w:autoSpaceDN/>
        <w:bidi w:val="0"/>
        <w:adjustRightInd/>
        <w:snapToGrid/>
        <w:spacing w:line="560" w:lineRule="exact"/>
        <w:ind w:leftChars="0" w:firstLine="648" w:firstLineChars="200"/>
        <w:jc w:val="both"/>
        <w:textAlignment w:val="auto"/>
        <w:rPr>
          <w:rFonts w:hint="eastAsia" w:ascii="方正小标宋简体" w:eastAsia="方正小标宋简体"/>
          <w:w w:val="90"/>
          <w:sz w:val="36"/>
          <w:szCs w:val="36"/>
          <w:highlight w:val="none"/>
        </w:rPr>
      </w:pPr>
    </w:p>
    <w:p w14:paraId="0AF7447C">
      <w:pPr>
        <w:keepNext w:val="0"/>
        <w:keepLines w:val="0"/>
        <w:pageBreakBefore w:val="0"/>
        <w:widowControl w:val="0"/>
        <w:kinsoku/>
        <w:wordWrap/>
        <w:overflowPunct/>
        <w:topLinePunct w:val="0"/>
        <w:autoSpaceDE/>
        <w:autoSpaceDN/>
        <w:bidi w:val="0"/>
        <w:adjustRightInd/>
        <w:snapToGrid/>
        <w:spacing w:line="560" w:lineRule="exact"/>
        <w:ind w:leftChars="0" w:firstLine="648" w:firstLineChars="200"/>
        <w:jc w:val="both"/>
        <w:textAlignment w:val="auto"/>
        <w:rPr>
          <w:rFonts w:hint="default" w:ascii="方正小标宋简体" w:eastAsia="方正小标宋简体"/>
          <w:w w:val="90"/>
          <w:sz w:val="36"/>
          <w:szCs w:val="36"/>
          <w:highlight w:val="none"/>
          <w:lang w:val="en-US" w:eastAsia="zh-CN"/>
        </w:rPr>
      </w:pPr>
      <w:bookmarkStart w:id="0" w:name="_GoBack"/>
      <w:bookmarkEnd w:id="0"/>
      <w:r>
        <w:rPr>
          <w:rFonts w:hint="eastAsia" w:ascii="方正小标宋简体" w:eastAsia="方正小标宋简体"/>
          <w:w w:val="90"/>
          <w:sz w:val="36"/>
          <w:szCs w:val="36"/>
          <w:highlight w:val="none"/>
        </w:rPr>
        <w:t>榜单</w:t>
      </w:r>
      <w:r>
        <w:rPr>
          <w:rFonts w:hint="eastAsia" w:ascii="方正小标宋简体" w:eastAsia="方正小标宋简体"/>
          <w:w w:val="90"/>
          <w:sz w:val="36"/>
          <w:szCs w:val="36"/>
          <w:highlight w:val="none"/>
          <w:lang w:val="en-US" w:eastAsia="zh-CN"/>
        </w:rPr>
        <w:t>3</w:t>
      </w:r>
      <w:r>
        <w:rPr>
          <w:rFonts w:hint="eastAsia" w:ascii="方正小标宋简体" w:eastAsia="方正小标宋简体"/>
          <w:w w:val="90"/>
          <w:sz w:val="36"/>
          <w:szCs w:val="36"/>
          <w:highlight w:val="none"/>
        </w:rPr>
        <w:t>：安全可控工程勘察数字化平台研发</w:t>
      </w:r>
      <w:r>
        <w:rPr>
          <w:rFonts w:hint="eastAsia" w:ascii="方正小标宋简体" w:eastAsia="方正小标宋简体"/>
          <w:w w:val="90"/>
          <w:sz w:val="36"/>
          <w:szCs w:val="36"/>
          <w:highlight w:val="none"/>
          <w:lang w:eastAsia="zh-CN"/>
        </w:rPr>
        <w:t>（</w:t>
      </w:r>
      <w:r>
        <w:rPr>
          <w:rFonts w:hint="eastAsia" w:ascii="方正小标宋简体" w:eastAsia="方正小标宋简体"/>
          <w:w w:val="90"/>
          <w:sz w:val="36"/>
          <w:szCs w:val="36"/>
          <w:highlight w:val="none"/>
          <w:lang w:val="en-US" w:eastAsia="zh-CN"/>
        </w:rPr>
        <w:t>数字经济领域）</w:t>
      </w:r>
    </w:p>
    <w:p w14:paraId="3DDFB22D">
      <w:pPr>
        <w:keepNext w:val="0"/>
        <w:keepLines w:val="0"/>
        <w:pageBreakBefore w:val="0"/>
        <w:widowControl w:val="0"/>
        <w:numPr>
          <w:ilvl w:val="0"/>
          <w:numId w:val="0"/>
        </w:numPr>
        <w:kinsoku/>
        <w:wordWrap/>
        <w:overflowPunct/>
        <w:topLinePunct w:val="0"/>
        <w:autoSpaceDE w:val="0"/>
        <w:autoSpaceDN w:val="0"/>
        <w:bidi w:val="0"/>
        <w:snapToGrid/>
        <w:spacing w:line="560" w:lineRule="exact"/>
        <w:ind w:leftChars="0" w:firstLine="640" w:firstLineChars="200"/>
        <w:contextualSpacing/>
        <w:jc w:val="both"/>
        <w:rPr>
          <w:rFonts w:hint="eastAsia" w:eastAsia="黑体"/>
          <w:sz w:val="32"/>
          <w:szCs w:val="32"/>
          <w:highlight w:val="none"/>
          <w:lang w:val="en-US" w:eastAsia="zh-CN"/>
        </w:rPr>
      </w:pPr>
    </w:p>
    <w:p w14:paraId="360CADF6">
      <w:pPr>
        <w:keepNext w:val="0"/>
        <w:keepLines w:val="0"/>
        <w:pageBreakBefore w:val="0"/>
        <w:widowControl w:val="0"/>
        <w:numPr>
          <w:ilvl w:val="0"/>
          <w:numId w:val="0"/>
        </w:numPr>
        <w:kinsoku/>
        <w:wordWrap/>
        <w:overflowPunct/>
        <w:topLinePunct w:val="0"/>
        <w:autoSpaceDE w:val="0"/>
        <w:autoSpaceDN w:val="0"/>
        <w:bidi w:val="0"/>
        <w:snapToGrid/>
        <w:spacing w:line="560" w:lineRule="exact"/>
        <w:ind w:leftChars="0" w:firstLine="640" w:firstLineChars="200"/>
        <w:contextualSpacing/>
        <w:jc w:val="both"/>
        <w:rPr>
          <w:rFonts w:eastAsia="黑体"/>
          <w:sz w:val="32"/>
          <w:szCs w:val="32"/>
          <w:highlight w:val="none"/>
        </w:rPr>
      </w:pPr>
      <w:r>
        <w:rPr>
          <w:rFonts w:hint="eastAsia" w:eastAsia="黑体"/>
          <w:sz w:val="32"/>
          <w:szCs w:val="32"/>
          <w:highlight w:val="none"/>
          <w:lang w:val="en-US" w:eastAsia="zh-CN"/>
        </w:rPr>
        <w:t>一、</w:t>
      </w:r>
      <w:r>
        <w:rPr>
          <w:rFonts w:hint="eastAsia" w:eastAsia="黑体"/>
          <w:sz w:val="32"/>
          <w:szCs w:val="32"/>
          <w:highlight w:val="none"/>
        </w:rPr>
        <w:t>发榜单位及简介</w:t>
      </w:r>
    </w:p>
    <w:p w14:paraId="0556CF3E">
      <w:pPr>
        <w:pStyle w:val="15"/>
        <w:keepNext w:val="0"/>
        <w:keepLines w:val="0"/>
        <w:pageBreakBefore w:val="0"/>
        <w:widowControl w:val="0"/>
        <w:kinsoku/>
        <w:wordWrap/>
        <w:overflowPunct/>
        <w:topLinePunct w:val="0"/>
        <w:autoSpaceDE w:val="0"/>
        <w:autoSpaceDN w:val="0"/>
        <w:bidi w:val="0"/>
        <w:snapToGrid/>
        <w:spacing w:line="560" w:lineRule="exact"/>
        <w:ind w:leftChars="0" w:firstLine="640" w:firstLineChars="200"/>
        <w:contextualSpacing/>
        <w:jc w:val="both"/>
        <w:rPr>
          <w:rFonts w:eastAsia="仿宋_GB2312"/>
          <w:color w:val="000000"/>
          <w:kern w:val="0"/>
          <w:sz w:val="32"/>
          <w:szCs w:val="32"/>
          <w:highlight w:val="none"/>
        </w:rPr>
      </w:pPr>
      <w:r>
        <w:rPr>
          <w:rFonts w:hint="eastAsia" w:ascii="楷体_GB2312" w:eastAsia="楷体_GB2312"/>
          <w:color w:val="000000"/>
          <w:kern w:val="0"/>
          <w:sz w:val="32"/>
          <w:szCs w:val="32"/>
          <w:highlight w:val="none"/>
        </w:rPr>
        <w:t>（一）发榜单位</w:t>
      </w:r>
      <w:r>
        <w:rPr>
          <w:rFonts w:hint="eastAsia" w:eastAsia="仿宋_GB2312"/>
          <w:color w:val="000000"/>
          <w:kern w:val="0"/>
          <w:sz w:val="32"/>
          <w:szCs w:val="32"/>
          <w:highlight w:val="none"/>
        </w:rPr>
        <w:t>：中国电建集团贵阳勘测设计研究院有限公司</w:t>
      </w:r>
    </w:p>
    <w:p w14:paraId="3322CDFA">
      <w:pPr>
        <w:pStyle w:val="14"/>
        <w:keepNext w:val="0"/>
        <w:keepLines w:val="0"/>
        <w:pageBreakBefore w:val="0"/>
        <w:widowControl w:val="0"/>
        <w:kinsoku/>
        <w:wordWrap/>
        <w:overflowPunct/>
        <w:topLinePunct w:val="0"/>
        <w:bidi w:val="0"/>
        <w:snapToGrid/>
        <w:spacing w:line="560" w:lineRule="exact"/>
        <w:ind w:leftChars="0" w:firstLine="640" w:firstLineChars="200"/>
        <w:jc w:val="both"/>
        <w:rPr>
          <w:rFonts w:eastAsia="仿宋_GB2312"/>
          <w:sz w:val="32"/>
          <w:szCs w:val="32"/>
          <w:highlight w:val="none"/>
          <w:lang w:val="en-US"/>
        </w:rPr>
      </w:pPr>
      <w:r>
        <w:rPr>
          <w:rFonts w:hint="eastAsia" w:ascii="楷体_GB2312" w:eastAsia="楷体_GB2312"/>
          <w:sz w:val="32"/>
          <w:szCs w:val="32"/>
          <w:highlight w:val="none"/>
          <w:lang w:val="en-US"/>
        </w:rPr>
        <w:t>（二）简介</w:t>
      </w:r>
      <w:r>
        <w:rPr>
          <w:rFonts w:eastAsia="仿宋_GB2312"/>
          <w:sz w:val="32"/>
          <w:szCs w:val="32"/>
          <w:highlight w:val="none"/>
          <w:lang w:val="en-US"/>
        </w:rPr>
        <w:t>：</w:t>
      </w:r>
      <w:r>
        <w:rPr>
          <w:rFonts w:hint="eastAsia" w:ascii="仿宋_GB2312" w:hAnsi="Times New Roman" w:eastAsia="仿宋_GB2312" w:cs="Times New Roman"/>
          <w:color w:val="auto"/>
          <w:kern w:val="2"/>
          <w:sz w:val="32"/>
          <w:szCs w:val="32"/>
          <w:highlight w:val="none"/>
          <w:lang w:val="en-US" w:eastAsia="zh-CN" w:bidi="ar-SA"/>
        </w:rPr>
        <w:t>贵阳院成立于1958年，注册资本金21亿元，隶属于世界500强企业——中国电力建设集团（股份）有限公司（以下简称“电建集团”），持有工程勘察、设计、咨询3项综合甲级资质以及工程监理等20余项行业甲级资质，拥有水利水电、市政、建筑、电力等行业工程施工总承包壹级资质，多年保持“中国工程设计企业60强”。</w:t>
      </w:r>
    </w:p>
    <w:p w14:paraId="3CCD1320">
      <w:pPr>
        <w:pStyle w:val="14"/>
        <w:keepNext w:val="0"/>
        <w:keepLines w:val="0"/>
        <w:pageBreakBefore w:val="0"/>
        <w:widowControl w:val="0"/>
        <w:kinsoku/>
        <w:wordWrap/>
        <w:overflowPunct/>
        <w:topLinePunct w:val="0"/>
        <w:bidi w:val="0"/>
        <w:snapToGrid/>
        <w:spacing w:line="560" w:lineRule="exact"/>
        <w:ind w:leftChars="0" w:firstLine="640" w:firstLineChars="200"/>
        <w:jc w:val="both"/>
        <w:rPr>
          <w:rFonts w:hint="default" w:ascii="仿宋_GB2312" w:hAnsi="Times New Roman" w:eastAsia="仿宋_GB2312" w:cs="Times New Roman"/>
          <w:color w:val="auto"/>
          <w:kern w:val="2"/>
          <w:sz w:val="32"/>
          <w:szCs w:val="32"/>
          <w:highlight w:val="none"/>
          <w:lang w:val="en-US" w:eastAsia="zh-CN" w:bidi="ar-SA"/>
        </w:rPr>
      </w:pPr>
      <w:r>
        <w:rPr>
          <w:rFonts w:hint="eastAsia" w:ascii="仿宋_GB2312" w:hAnsi="Times New Roman" w:eastAsia="仿宋_GB2312" w:cs="Times New Roman"/>
          <w:color w:val="auto"/>
          <w:kern w:val="2"/>
          <w:sz w:val="32"/>
          <w:szCs w:val="32"/>
          <w:highlight w:val="none"/>
          <w:lang w:val="en-US" w:eastAsia="zh-CN" w:bidi="ar-SA"/>
        </w:rPr>
        <w:t>贵阳院是国家知识产权示范企业、国家高新技术企业，拥有国家认定企业技术中心、国家水能风能研究中心贵阳分中心、贵州可再生能源院士工作站、博士后科研工作站、贵州省水利水电工程人才基地、贵州省可再生能源人才基地等科技创新和人才培养平台。先后荣获贵州省首届省长质量奖、科技和工程类奖励近700项，其中省部级以上500余项；持有有效专利2300余件，连续多年位居电建集团和贵州省前列。</w:t>
      </w:r>
    </w:p>
    <w:p w14:paraId="1E104EA5">
      <w:pPr>
        <w:pStyle w:val="14"/>
        <w:keepNext w:val="0"/>
        <w:keepLines w:val="0"/>
        <w:pageBreakBefore w:val="0"/>
        <w:widowControl w:val="0"/>
        <w:kinsoku/>
        <w:wordWrap/>
        <w:overflowPunct/>
        <w:topLinePunct w:val="0"/>
        <w:bidi w:val="0"/>
        <w:snapToGrid/>
        <w:spacing w:line="560" w:lineRule="exact"/>
        <w:ind w:leftChars="0" w:firstLine="640" w:firstLineChars="200"/>
        <w:jc w:val="both"/>
        <w:rPr>
          <w:rFonts w:hint="default" w:ascii="仿宋_GB2312" w:hAnsi="Times New Roman" w:eastAsia="仿宋_GB2312" w:cs="Times New Roman"/>
          <w:color w:val="auto"/>
          <w:kern w:val="2"/>
          <w:sz w:val="32"/>
          <w:szCs w:val="32"/>
          <w:highlight w:val="none"/>
          <w:lang w:val="en-US" w:eastAsia="zh-CN" w:bidi="ar-SA"/>
        </w:rPr>
      </w:pPr>
      <w:r>
        <w:rPr>
          <w:rFonts w:hint="eastAsia" w:ascii="仿宋_GB2312" w:hAnsi="Times New Roman" w:eastAsia="仿宋_GB2312" w:cs="Times New Roman"/>
          <w:color w:val="auto"/>
          <w:kern w:val="2"/>
          <w:sz w:val="32"/>
          <w:szCs w:val="32"/>
          <w:highlight w:val="none"/>
          <w:lang w:val="en-US" w:eastAsia="zh-CN" w:bidi="ar-SA"/>
        </w:rPr>
        <w:t>将“数字赋能”作为企业战略支撑，深入研究传统工程行业数字化新技术，已建立完善的智慧型企业和数字化工程解决方案，数字化综合实力居省内领先、国内先进水平。工程全生命周期管理平台—贵勘数字®，数字化核心品牌和产品，已累计应用于百余个重大工程，涵盖水电水利、建筑、市政、交通、新能源、水环境治理等工作，数字化技术应用常态化、规模化。深入强化品牌理念和产品思维，以“品牌”为抓手，打造贵勘数字产业发展生态，创造了贵阳院企业管理数字化智慧经管、工程全周期数字化服务、产业数字化三大类数字化产品体系。近年来获软件著作权5</w:t>
      </w:r>
      <w:r>
        <w:rPr>
          <w:rFonts w:hint="default" w:ascii="仿宋_GB2312" w:hAnsi="Times New Roman" w:eastAsia="仿宋_GB2312" w:cs="Times New Roman"/>
          <w:color w:val="auto"/>
          <w:kern w:val="2"/>
          <w:sz w:val="32"/>
          <w:szCs w:val="32"/>
          <w:highlight w:val="none"/>
          <w:lang w:val="en-US" w:eastAsia="zh-CN" w:bidi="ar-SA"/>
        </w:rPr>
        <w:t>0</w:t>
      </w:r>
      <w:r>
        <w:rPr>
          <w:rFonts w:hint="eastAsia" w:ascii="仿宋_GB2312" w:hAnsi="Times New Roman" w:eastAsia="仿宋_GB2312" w:cs="Times New Roman"/>
          <w:color w:val="auto"/>
          <w:kern w:val="2"/>
          <w:sz w:val="32"/>
          <w:szCs w:val="32"/>
          <w:highlight w:val="none"/>
          <w:lang w:val="en-US" w:eastAsia="zh-CN" w:bidi="ar-SA"/>
        </w:rPr>
        <w:t>余项，发明专利10余项、实用新型1</w:t>
      </w:r>
      <w:r>
        <w:rPr>
          <w:rFonts w:hint="default" w:ascii="仿宋_GB2312" w:hAnsi="Times New Roman" w:eastAsia="仿宋_GB2312" w:cs="Times New Roman"/>
          <w:color w:val="auto"/>
          <w:kern w:val="2"/>
          <w:sz w:val="32"/>
          <w:szCs w:val="32"/>
          <w:highlight w:val="none"/>
          <w:lang w:val="en-US" w:eastAsia="zh-CN" w:bidi="ar-SA"/>
        </w:rPr>
        <w:t>0</w:t>
      </w:r>
      <w:r>
        <w:rPr>
          <w:rFonts w:hint="eastAsia" w:ascii="仿宋_GB2312" w:hAnsi="Times New Roman" w:eastAsia="仿宋_GB2312" w:cs="Times New Roman"/>
          <w:color w:val="auto"/>
          <w:kern w:val="2"/>
          <w:sz w:val="32"/>
          <w:szCs w:val="32"/>
          <w:highlight w:val="none"/>
          <w:lang w:val="en-US" w:eastAsia="zh-CN" w:bidi="ar-SA"/>
        </w:rPr>
        <w:t>余项、注册商标8项，获B</w:t>
      </w:r>
      <w:r>
        <w:rPr>
          <w:rFonts w:hint="default" w:ascii="仿宋_GB2312" w:hAnsi="Times New Roman" w:eastAsia="仿宋_GB2312" w:cs="Times New Roman"/>
          <w:color w:val="auto"/>
          <w:kern w:val="2"/>
          <w:sz w:val="32"/>
          <w:szCs w:val="32"/>
          <w:highlight w:val="none"/>
          <w:lang w:val="en-US" w:eastAsia="zh-CN" w:bidi="ar-SA"/>
        </w:rPr>
        <w:t>IM</w:t>
      </w:r>
      <w:r>
        <w:rPr>
          <w:rFonts w:hint="eastAsia" w:ascii="仿宋_GB2312" w:hAnsi="Times New Roman" w:eastAsia="仿宋_GB2312" w:cs="Times New Roman"/>
          <w:color w:val="auto"/>
          <w:kern w:val="2"/>
          <w:sz w:val="32"/>
          <w:szCs w:val="32"/>
          <w:highlight w:val="none"/>
          <w:lang w:val="en-US" w:eastAsia="zh-CN" w:bidi="ar-SA"/>
        </w:rPr>
        <w:t>、信息化各类省部级奖项2</w:t>
      </w:r>
      <w:r>
        <w:rPr>
          <w:rFonts w:hint="default" w:ascii="仿宋_GB2312" w:hAnsi="Times New Roman" w:eastAsia="仿宋_GB2312" w:cs="Times New Roman"/>
          <w:color w:val="auto"/>
          <w:kern w:val="2"/>
          <w:sz w:val="32"/>
          <w:szCs w:val="32"/>
          <w:highlight w:val="none"/>
          <w:lang w:val="en-US" w:eastAsia="zh-CN" w:bidi="ar-SA"/>
        </w:rPr>
        <w:t>0</w:t>
      </w:r>
      <w:r>
        <w:rPr>
          <w:rFonts w:hint="eastAsia" w:ascii="仿宋_GB2312" w:hAnsi="Times New Roman" w:eastAsia="仿宋_GB2312" w:cs="Times New Roman"/>
          <w:color w:val="auto"/>
          <w:kern w:val="2"/>
          <w:sz w:val="32"/>
          <w:szCs w:val="32"/>
          <w:highlight w:val="none"/>
          <w:lang w:val="en-US" w:eastAsia="zh-CN" w:bidi="ar-SA"/>
        </w:rPr>
        <w:t>余项，承担省、集团多项科技研究项目。</w:t>
      </w:r>
    </w:p>
    <w:p w14:paraId="0CB2393E">
      <w:pPr>
        <w:pStyle w:val="14"/>
        <w:keepNext w:val="0"/>
        <w:keepLines w:val="0"/>
        <w:pageBreakBefore w:val="0"/>
        <w:widowControl w:val="0"/>
        <w:kinsoku/>
        <w:wordWrap/>
        <w:overflowPunct/>
        <w:topLinePunct w:val="0"/>
        <w:bidi w:val="0"/>
        <w:snapToGrid/>
        <w:spacing w:line="560" w:lineRule="exact"/>
        <w:ind w:leftChars="0" w:firstLine="640" w:firstLineChars="200"/>
        <w:jc w:val="both"/>
        <w:rPr>
          <w:rFonts w:hint="default" w:ascii="仿宋_GB2312" w:hAnsi="Times New Roman" w:eastAsia="仿宋_GB2312" w:cs="Times New Roman"/>
          <w:color w:val="auto"/>
          <w:kern w:val="2"/>
          <w:sz w:val="32"/>
          <w:szCs w:val="32"/>
          <w:highlight w:val="none"/>
          <w:lang w:val="en-US" w:eastAsia="zh-CN" w:bidi="ar-SA"/>
        </w:rPr>
      </w:pPr>
      <w:r>
        <w:rPr>
          <w:rFonts w:hint="eastAsia" w:ascii="仿宋_GB2312" w:hAnsi="Times New Roman" w:eastAsia="仿宋_GB2312" w:cs="Times New Roman"/>
          <w:color w:val="auto"/>
          <w:kern w:val="2"/>
          <w:sz w:val="32"/>
          <w:szCs w:val="32"/>
          <w:highlight w:val="none"/>
          <w:lang w:val="en-US" w:eastAsia="zh-CN" w:bidi="ar-SA"/>
        </w:rPr>
        <w:t>贵阳院致力于服务全球“能、水、城”领域工程全生命周期价值服务，主要承担大中型水电水利、新能源、交通、市政、建筑、环境及岩土工程等业务领域的规划、勘测、设计、科研、监理、咨询、工程总承包工作，业务范围遍布国内30个省区市以及东南亚、南亚、非洲、拉美、中东等国际市场。</w:t>
      </w:r>
    </w:p>
    <w:p w14:paraId="6D856271">
      <w:pPr>
        <w:pStyle w:val="14"/>
        <w:keepNext w:val="0"/>
        <w:keepLines w:val="0"/>
        <w:pageBreakBefore w:val="0"/>
        <w:widowControl w:val="0"/>
        <w:kinsoku/>
        <w:wordWrap/>
        <w:overflowPunct/>
        <w:topLinePunct w:val="0"/>
        <w:bidi w:val="0"/>
        <w:snapToGrid/>
        <w:spacing w:line="560" w:lineRule="exact"/>
        <w:ind w:leftChars="0" w:firstLine="640" w:firstLineChars="200"/>
        <w:jc w:val="both"/>
        <w:rPr>
          <w:rFonts w:hint="default" w:eastAsia="仿宋_GB2312"/>
          <w:sz w:val="32"/>
          <w:szCs w:val="32"/>
          <w:highlight w:val="none"/>
          <w:lang w:val="en-US" w:eastAsia="zh-CN"/>
        </w:rPr>
      </w:pPr>
      <w:r>
        <w:rPr>
          <w:rFonts w:hint="eastAsia" w:eastAsia="仿宋_GB2312"/>
          <w:sz w:val="32"/>
          <w:szCs w:val="32"/>
          <w:highlight w:val="none"/>
          <w:lang w:val="en-US"/>
        </w:rPr>
        <w:t>（三）联系人及联系方式：</w:t>
      </w:r>
      <w:r>
        <w:rPr>
          <w:rFonts w:hint="eastAsia" w:eastAsia="仿宋_GB2312"/>
          <w:sz w:val="32"/>
          <w:szCs w:val="32"/>
          <w:highlight w:val="none"/>
          <w:lang w:val="en-US" w:eastAsia="zh-CN"/>
        </w:rPr>
        <w:t>吕胜才</w:t>
      </w:r>
      <w:r>
        <w:rPr>
          <w:rFonts w:hint="eastAsia" w:eastAsia="仿宋_GB2312"/>
          <w:sz w:val="32"/>
          <w:szCs w:val="32"/>
          <w:highlight w:val="none"/>
          <w:lang w:val="en-US"/>
        </w:rPr>
        <w:t>，</w:t>
      </w:r>
      <w:r>
        <w:rPr>
          <w:rFonts w:hint="eastAsia" w:eastAsia="仿宋_GB2312"/>
          <w:sz w:val="32"/>
          <w:szCs w:val="32"/>
          <w:highlight w:val="none"/>
          <w:lang w:val="en-US" w:eastAsia="zh-CN"/>
        </w:rPr>
        <w:t>13122660280</w:t>
      </w:r>
    </w:p>
    <w:p w14:paraId="766D2D95">
      <w:pPr>
        <w:keepNext w:val="0"/>
        <w:keepLines w:val="0"/>
        <w:pageBreakBefore w:val="0"/>
        <w:widowControl w:val="0"/>
        <w:numPr>
          <w:ilvl w:val="0"/>
          <w:numId w:val="0"/>
        </w:numPr>
        <w:kinsoku/>
        <w:wordWrap/>
        <w:overflowPunct/>
        <w:topLinePunct w:val="0"/>
        <w:autoSpaceDE w:val="0"/>
        <w:autoSpaceDN w:val="0"/>
        <w:bidi w:val="0"/>
        <w:snapToGrid/>
        <w:spacing w:line="560" w:lineRule="exact"/>
        <w:ind w:leftChars="0" w:firstLine="640" w:firstLineChars="200"/>
        <w:contextualSpacing/>
        <w:jc w:val="both"/>
        <w:rPr>
          <w:rFonts w:eastAsia="黑体"/>
          <w:sz w:val="32"/>
          <w:szCs w:val="32"/>
          <w:highlight w:val="none"/>
          <w:lang w:val="zh-CN"/>
        </w:rPr>
      </w:pPr>
      <w:r>
        <w:rPr>
          <w:rFonts w:hint="eastAsia" w:eastAsia="黑体"/>
          <w:sz w:val="32"/>
          <w:szCs w:val="32"/>
          <w:highlight w:val="none"/>
          <w:lang w:val="en-US" w:eastAsia="zh-CN"/>
        </w:rPr>
        <w:t>二、</w:t>
      </w:r>
      <w:r>
        <w:rPr>
          <w:rFonts w:hint="eastAsia" w:eastAsia="黑体"/>
          <w:sz w:val="32"/>
          <w:szCs w:val="32"/>
          <w:highlight w:val="none"/>
          <w:lang w:val="zh-CN"/>
        </w:rPr>
        <w:t>榜单内容</w:t>
      </w:r>
    </w:p>
    <w:p w14:paraId="1701FB4F">
      <w:pPr>
        <w:pStyle w:val="14"/>
        <w:keepNext w:val="0"/>
        <w:keepLines w:val="0"/>
        <w:pageBreakBefore w:val="0"/>
        <w:widowControl w:val="0"/>
        <w:kinsoku/>
        <w:wordWrap/>
        <w:overflowPunct/>
        <w:topLinePunct w:val="0"/>
        <w:bidi w:val="0"/>
        <w:snapToGrid/>
        <w:spacing w:line="560" w:lineRule="exact"/>
        <w:ind w:leftChars="0" w:firstLine="640" w:firstLineChars="200"/>
        <w:jc w:val="both"/>
        <w:rPr>
          <w:rFonts w:ascii="楷体_GB2312" w:eastAsia="楷体_GB2312"/>
          <w:sz w:val="32"/>
          <w:szCs w:val="32"/>
          <w:highlight w:val="none"/>
          <w:lang w:val="en-US"/>
        </w:rPr>
      </w:pPr>
      <w:r>
        <w:rPr>
          <w:rFonts w:hint="eastAsia" w:ascii="楷体_GB2312" w:eastAsia="楷体_GB2312"/>
          <w:sz w:val="32"/>
          <w:szCs w:val="32"/>
          <w:highlight w:val="none"/>
          <w:lang w:val="en-US"/>
        </w:rPr>
        <w:t>（一）攻关任务描述</w:t>
      </w:r>
    </w:p>
    <w:p w14:paraId="34DFC137">
      <w:pPr>
        <w:pStyle w:val="14"/>
        <w:keepNext w:val="0"/>
        <w:keepLines w:val="0"/>
        <w:pageBreakBefore w:val="0"/>
        <w:widowControl w:val="0"/>
        <w:kinsoku/>
        <w:wordWrap/>
        <w:overflowPunct/>
        <w:topLinePunct w:val="0"/>
        <w:bidi w:val="0"/>
        <w:snapToGrid/>
        <w:spacing w:line="560" w:lineRule="exact"/>
        <w:ind w:leftChars="0" w:firstLine="640" w:firstLineChars="200"/>
        <w:jc w:val="both"/>
        <w:rPr>
          <w:rFonts w:ascii="仿宋_GB2312" w:eastAsia="仿宋_GB2312"/>
          <w:sz w:val="32"/>
          <w:szCs w:val="32"/>
          <w:highlight w:val="none"/>
          <w:lang w:val="en-US"/>
        </w:rPr>
      </w:pPr>
      <w:r>
        <w:rPr>
          <w:rFonts w:hint="eastAsia" w:ascii="仿宋_GB2312" w:eastAsia="仿宋_GB2312"/>
          <w:sz w:val="32"/>
          <w:szCs w:val="32"/>
          <w:highlight w:val="none"/>
          <w:lang w:val="en-US"/>
        </w:rPr>
        <w:t>研究开发一套安全可控工程勘察数字化平台，平台由勘察生产管理系统、</w:t>
      </w:r>
      <w:r>
        <w:rPr>
          <w:rFonts w:hint="eastAsia" w:ascii="仿宋_GB2312" w:eastAsia="仿宋_GB2312"/>
          <w:sz w:val="32"/>
          <w:szCs w:val="32"/>
          <w:highlight w:val="none"/>
          <w:lang w:val="en-US" w:eastAsia="zh-CN"/>
        </w:rPr>
        <w:t>勘察</w:t>
      </w:r>
      <w:r>
        <w:rPr>
          <w:rFonts w:hint="eastAsia" w:ascii="仿宋_GB2312" w:eastAsia="仿宋_GB2312"/>
          <w:sz w:val="32"/>
          <w:szCs w:val="32"/>
          <w:highlight w:val="none"/>
          <w:lang w:val="en-US"/>
        </w:rPr>
        <w:t>多源数据管理系统、勘察专业应用系统</w:t>
      </w:r>
      <w:r>
        <w:rPr>
          <w:rFonts w:hint="eastAsia" w:ascii="仿宋_GB2312" w:eastAsia="仿宋_GB2312"/>
          <w:sz w:val="32"/>
          <w:szCs w:val="32"/>
          <w:highlight w:val="none"/>
          <w:lang w:val="en-US" w:eastAsia="zh-CN"/>
        </w:rPr>
        <w:t>、勘察知识问答系统</w:t>
      </w:r>
      <w:r>
        <w:rPr>
          <w:rFonts w:hint="eastAsia" w:ascii="仿宋_GB2312" w:eastAsia="仿宋_GB2312"/>
          <w:sz w:val="32"/>
          <w:szCs w:val="32"/>
          <w:highlight w:val="none"/>
          <w:lang w:val="en-US"/>
        </w:rPr>
        <w:t>及二三维一体化设计软件组成，以适应勘察多源数据要素采集管理、</w:t>
      </w:r>
      <w:r>
        <w:rPr>
          <w:rFonts w:hint="eastAsia" w:ascii="仿宋_GB2312" w:eastAsia="仿宋_GB2312"/>
          <w:sz w:val="32"/>
          <w:szCs w:val="32"/>
          <w:highlight w:val="none"/>
          <w:lang w:val="en-US" w:eastAsia="zh-CN"/>
        </w:rPr>
        <w:t>勘察</w:t>
      </w:r>
      <w:r>
        <w:rPr>
          <w:rFonts w:hint="eastAsia" w:ascii="仿宋_GB2312" w:eastAsia="仿宋_GB2312"/>
          <w:sz w:val="32"/>
          <w:szCs w:val="32"/>
          <w:highlight w:val="none"/>
          <w:lang w:val="en-US"/>
        </w:rPr>
        <w:t>多源数据融合解译、勘察BIM综合设计、勘察成果数字化交付、勘察专业应用</w:t>
      </w:r>
      <w:r>
        <w:rPr>
          <w:rFonts w:hint="eastAsia" w:ascii="仿宋_GB2312" w:eastAsia="仿宋_GB2312"/>
          <w:sz w:val="32"/>
          <w:szCs w:val="32"/>
          <w:highlight w:val="none"/>
          <w:lang w:val="en-US" w:eastAsia="zh-CN"/>
        </w:rPr>
        <w:t>、勘察知识问答</w:t>
      </w:r>
      <w:r>
        <w:rPr>
          <w:rFonts w:hint="eastAsia" w:ascii="仿宋_GB2312" w:eastAsia="仿宋_GB2312"/>
          <w:sz w:val="32"/>
          <w:szCs w:val="32"/>
          <w:highlight w:val="none"/>
          <w:lang w:val="en-US"/>
        </w:rPr>
        <w:t>全流程应用场景，形成一套完整的勘察数字化解决方案。</w:t>
      </w:r>
    </w:p>
    <w:p w14:paraId="3D89140B">
      <w:pPr>
        <w:pStyle w:val="14"/>
        <w:keepNext w:val="0"/>
        <w:keepLines w:val="0"/>
        <w:pageBreakBefore w:val="0"/>
        <w:widowControl w:val="0"/>
        <w:kinsoku/>
        <w:wordWrap/>
        <w:overflowPunct/>
        <w:topLinePunct w:val="0"/>
        <w:bidi w:val="0"/>
        <w:snapToGrid/>
        <w:spacing w:line="560" w:lineRule="exact"/>
        <w:ind w:leftChars="0" w:firstLine="640" w:firstLineChars="200"/>
        <w:jc w:val="both"/>
        <w:rPr>
          <w:rFonts w:ascii="仿宋_GB2312" w:eastAsia="仿宋_GB2312"/>
          <w:sz w:val="32"/>
          <w:szCs w:val="32"/>
          <w:highlight w:val="none"/>
          <w:lang w:val="en-US"/>
        </w:rPr>
      </w:pPr>
      <w:r>
        <w:rPr>
          <w:rFonts w:hint="eastAsia" w:ascii="仿宋_GB2312" w:eastAsia="仿宋_GB2312"/>
          <w:sz w:val="32"/>
          <w:szCs w:val="32"/>
          <w:highlight w:val="none"/>
          <w:lang w:val="en-US"/>
        </w:rPr>
        <w:t>（1）B端（桌面浏览器）生产管理系统研究开发</w:t>
      </w:r>
    </w:p>
    <w:p w14:paraId="5763922E">
      <w:pPr>
        <w:pStyle w:val="14"/>
        <w:keepNext w:val="0"/>
        <w:keepLines w:val="0"/>
        <w:pageBreakBefore w:val="0"/>
        <w:widowControl w:val="0"/>
        <w:kinsoku/>
        <w:wordWrap/>
        <w:overflowPunct/>
        <w:topLinePunct w:val="0"/>
        <w:bidi w:val="0"/>
        <w:snapToGrid/>
        <w:spacing w:line="560" w:lineRule="exact"/>
        <w:ind w:leftChars="0" w:firstLine="640" w:firstLineChars="200"/>
        <w:jc w:val="both"/>
        <w:rPr>
          <w:rFonts w:ascii="仿宋_GB2312" w:eastAsia="仿宋_GB2312"/>
          <w:sz w:val="32"/>
          <w:szCs w:val="32"/>
          <w:highlight w:val="none"/>
          <w:lang w:val="en-US"/>
        </w:rPr>
      </w:pPr>
      <w:r>
        <w:rPr>
          <w:rFonts w:hint="eastAsia" w:ascii="仿宋_GB2312" w:eastAsia="仿宋_GB2312"/>
          <w:sz w:val="32"/>
          <w:szCs w:val="32"/>
          <w:highlight w:val="none"/>
          <w:lang w:val="en-US"/>
        </w:rPr>
        <w:t>研究开发基于物联网、5G、北斗定位、移动互联网的勘察原始数据采集和管理系统，实现地质调绘、勘探、水文、现场测试等勘察原始数据数字化采集、质量管理及生产过程控制，提升勘察生产效率，保证原始数据的真实性和有效性。</w:t>
      </w:r>
    </w:p>
    <w:p w14:paraId="29A54BA0">
      <w:pPr>
        <w:pStyle w:val="14"/>
        <w:keepNext w:val="0"/>
        <w:keepLines w:val="0"/>
        <w:pageBreakBefore w:val="0"/>
        <w:widowControl w:val="0"/>
        <w:kinsoku/>
        <w:wordWrap/>
        <w:overflowPunct/>
        <w:topLinePunct w:val="0"/>
        <w:bidi w:val="0"/>
        <w:snapToGrid/>
        <w:spacing w:line="560" w:lineRule="exact"/>
        <w:ind w:leftChars="0" w:firstLine="640" w:firstLineChars="200"/>
        <w:jc w:val="both"/>
        <w:rPr>
          <w:rFonts w:ascii="仿宋_GB2312" w:eastAsia="仿宋_GB2312"/>
          <w:sz w:val="32"/>
          <w:szCs w:val="32"/>
          <w:highlight w:val="none"/>
          <w:lang w:val="en-US"/>
        </w:rPr>
      </w:pPr>
      <w:r>
        <w:rPr>
          <w:rFonts w:hint="eastAsia" w:ascii="仿宋_GB2312" w:eastAsia="仿宋_GB2312"/>
          <w:sz w:val="32"/>
          <w:szCs w:val="32"/>
          <w:highlight w:val="none"/>
          <w:lang w:val="en-US"/>
        </w:rPr>
        <w:t>（2）B端（桌面浏览器）数据管理系统研究开发</w:t>
      </w:r>
    </w:p>
    <w:p w14:paraId="5BF17CD5">
      <w:pPr>
        <w:pStyle w:val="14"/>
        <w:keepNext w:val="0"/>
        <w:keepLines w:val="0"/>
        <w:pageBreakBefore w:val="0"/>
        <w:widowControl w:val="0"/>
        <w:kinsoku/>
        <w:wordWrap/>
        <w:overflowPunct/>
        <w:topLinePunct w:val="0"/>
        <w:bidi w:val="0"/>
        <w:snapToGrid/>
        <w:spacing w:line="560" w:lineRule="exact"/>
        <w:ind w:leftChars="0" w:firstLine="640" w:firstLineChars="200"/>
        <w:jc w:val="both"/>
        <w:rPr>
          <w:rFonts w:ascii="仿宋_GB2312" w:eastAsia="仿宋_GB2312"/>
          <w:sz w:val="32"/>
          <w:szCs w:val="32"/>
          <w:highlight w:val="none"/>
          <w:lang w:val="en-US"/>
        </w:rPr>
      </w:pPr>
      <w:r>
        <w:rPr>
          <w:rFonts w:hint="eastAsia" w:ascii="仿宋_GB2312" w:eastAsia="仿宋_GB2312"/>
          <w:sz w:val="32"/>
          <w:szCs w:val="32"/>
          <w:highlight w:val="none"/>
          <w:lang w:val="en-US"/>
        </w:rPr>
        <w:t>研究开发基于多源数据融合的勘察数据全要素管理系统，构建勘察数据中心及中转站，接入生产管理数据并进行数据处理加工，管理其他非生产数据、成果数据、成果文档等，构建勘察数据一张图，为勘察专业应用提供数据基础。</w:t>
      </w:r>
    </w:p>
    <w:p w14:paraId="52DF6A32">
      <w:pPr>
        <w:pStyle w:val="14"/>
        <w:keepNext w:val="0"/>
        <w:keepLines w:val="0"/>
        <w:pageBreakBefore w:val="0"/>
        <w:widowControl w:val="0"/>
        <w:kinsoku/>
        <w:wordWrap/>
        <w:overflowPunct/>
        <w:topLinePunct w:val="0"/>
        <w:bidi w:val="0"/>
        <w:snapToGrid/>
        <w:spacing w:line="560" w:lineRule="exact"/>
        <w:ind w:leftChars="0" w:firstLine="640" w:firstLineChars="200"/>
        <w:jc w:val="both"/>
        <w:rPr>
          <w:rFonts w:ascii="仿宋_GB2312" w:eastAsia="仿宋_GB2312"/>
          <w:sz w:val="32"/>
          <w:szCs w:val="32"/>
          <w:highlight w:val="none"/>
          <w:lang w:val="en-US"/>
        </w:rPr>
      </w:pPr>
      <w:r>
        <w:rPr>
          <w:rFonts w:hint="eastAsia" w:ascii="仿宋_GB2312" w:eastAsia="仿宋_GB2312"/>
          <w:sz w:val="32"/>
          <w:szCs w:val="32"/>
          <w:highlight w:val="none"/>
          <w:lang w:val="en-US"/>
        </w:rPr>
        <w:t>（3）B端（桌面浏览器）专业应用系统研究开发</w:t>
      </w:r>
    </w:p>
    <w:p w14:paraId="12C5EE04">
      <w:pPr>
        <w:pStyle w:val="14"/>
        <w:keepNext w:val="0"/>
        <w:keepLines w:val="0"/>
        <w:pageBreakBefore w:val="0"/>
        <w:widowControl w:val="0"/>
        <w:kinsoku/>
        <w:wordWrap/>
        <w:overflowPunct/>
        <w:topLinePunct w:val="0"/>
        <w:bidi w:val="0"/>
        <w:snapToGrid/>
        <w:spacing w:line="560" w:lineRule="exact"/>
        <w:ind w:leftChars="0" w:firstLine="640" w:firstLineChars="200"/>
        <w:jc w:val="both"/>
        <w:rPr>
          <w:rFonts w:ascii="仿宋_GB2312" w:eastAsia="仿宋_GB2312"/>
          <w:sz w:val="32"/>
          <w:szCs w:val="32"/>
          <w:highlight w:val="none"/>
          <w:lang w:val="en-US"/>
        </w:rPr>
      </w:pPr>
      <w:r>
        <w:rPr>
          <w:rFonts w:hint="eastAsia" w:ascii="仿宋_GB2312" w:eastAsia="仿宋_GB2312"/>
          <w:sz w:val="32"/>
          <w:szCs w:val="32"/>
          <w:highlight w:val="none"/>
          <w:lang w:val="en-US"/>
        </w:rPr>
        <w:t>研究开发基于B端的勘察专业深度应用系统，开展B端CAD控件的WEB+APP勘察自动成图技术研究，B端地质模型自动生成及勘察BIM审图技术研究、BIM+GIS数据可视化的勘察多源数字模型的综合展示及数字化交付技术研究，开发相应的功能模块并挖掘更多勘察专业应用。</w:t>
      </w:r>
    </w:p>
    <w:p w14:paraId="1AF76CFC">
      <w:pPr>
        <w:pStyle w:val="14"/>
        <w:keepNext w:val="0"/>
        <w:keepLines w:val="0"/>
        <w:pageBreakBefore w:val="0"/>
        <w:widowControl w:val="0"/>
        <w:kinsoku/>
        <w:wordWrap/>
        <w:overflowPunct/>
        <w:topLinePunct w:val="0"/>
        <w:bidi w:val="0"/>
        <w:snapToGrid/>
        <w:spacing w:line="560" w:lineRule="exact"/>
        <w:ind w:leftChars="0" w:firstLine="640" w:firstLineChars="200"/>
        <w:jc w:val="both"/>
        <w:rPr>
          <w:rFonts w:ascii="仿宋_GB2312" w:eastAsia="仿宋_GB2312"/>
          <w:sz w:val="32"/>
          <w:szCs w:val="32"/>
          <w:highlight w:val="none"/>
          <w:lang w:val="en-US"/>
        </w:rPr>
      </w:pPr>
      <w:r>
        <w:rPr>
          <w:rFonts w:hint="eastAsia" w:ascii="仿宋_GB2312" w:eastAsia="仿宋_GB2312"/>
          <w:sz w:val="32"/>
          <w:szCs w:val="32"/>
          <w:highlight w:val="none"/>
          <w:lang w:val="en-US"/>
        </w:rPr>
        <w:t>（4）C端（桌面应用）综合应用软件研究开发</w:t>
      </w:r>
    </w:p>
    <w:p w14:paraId="29FA891D">
      <w:pPr>
        <w:pStyle w:val="14"/>
        <w:keepNext w:val="0"/>
        <w:keepLines w:val="0"/>
        <w:pageBreakBefore w:val="0"/>
        <w:widowControl w:val="0"/>
        <w:kinsoku/>
        <w:wordWrap/>
        <w:overflowPunct/>
        <w:topLinePunct w:val="0"/>
        <w:bidi w:val="0"/>
        <w:snapToGrid/>
        <w:spacing w:line="560" w:lineRule="exact"/>
        <w:ind w:leftChars="0" w:firstLine="640" w:firstLineChars="200"/>
        <w:jc w:val="both"/>
        <w:rPr>
          <w:rFonts w:ascii="仿宋_GB2312" w:eastAsia="仿宋_GB2312"/>
          <w:sz w:val="32"/>
          <w:szCs w:val="32"/>
          <w:highlight w:val="none"/>
          <w:lang w:val="en-US"/>
        </w:rPr>
      </w:pPr>
      <w:r>
        <w:rPr>
          <w:rFonts w:hint="eastAsia" w:ascii="仿宋_GB2312" w:eastAsia="仿宋_GB2312"/>
          <w:sz w:val="32"/>
          <w:szCs w:val="32"/>
          <w:highlight w:val="none"/>
          <w:lang w:val="en-US"/>
        </w:rPr>
        <w:t>研究开发适用于勘察专业场景应用的国产CAD平台，并基于国产底层CAD平台开发综合应用软件，实现对Autodesk、国外地质建模软件等工具的逐步替代。开展多源数据三维空间综合解译分析、多源数据综合地质三维建模、岩土三维设计及仿真分析、地质+多专业全要素模型融合及数字化交付等应用场景关键技术自主研究及功能模块开发。</w:t>
      </w:r>
    </w:p>
    <w:p w14:paraId="4E870A1E">
      <w:pPr>
        <w:pStyle w:val="14"/>
        <w:keepNext w:val="0"/>
        <w:keepLines w:val="0"/>
        <w:pageBreakBefore w:val="0"/>
        <w:widowControl w:val="0"/>
        <w:kinsoku/>
        <w:wordWrap/>
        <w:overflowPunct/>
        <w:topLinePunct w:val="0"/>
        <w:bidi w:val="0"/>
        <w:snapToGrid/>
        <w:spacing w:line="560" w:lineRule="exact"/>
        <w:ind w:leftChars="0" w:firstLine="640" w:firstLineChars="200"/>
        <w:jc w:val="both"/>
        <w:rPr>
          <w:rFonts w:ascii="仿宋_GB2312" w:eastAsia="仿宋_GB2312"/>
          <w:sz w:val="32"/>
          <w:szCs w:val="32"/>
          <w:highlight w:val="none"/>
          <w:lang w:val="en-US"/>
        </w:rPr>
      </w:pPr>
      <w:r>
        <w:rPr>
          <w:rFonts w:hint="eastAsia" w:ascii="仿宋_GB2312" w:eastAsia="仿宋_GB2312"/>
          <w:sz w:val="32"/>
          <w:szCs w:val="32"/>
          <w:highlight w:val="none"/>
          <w:lang w:val="en-US"/>
        </w:rPr>
        <w:t>（5）国产底层生态适配研究</w:t>
      </w:r>
    </w:p>
    <w:p w14:paraId="0E74D9EA">
      <w:pPr>
        <w:pStyle w:val="14"/>
        <w:keepNext w:val="0"/>
        <w:keepLines w:val="0"/>
        <w:pageBreakBefore w:val="0"/>
        <w:widowControl w:val="0"/>
        <w:kinsoku/>
        <w:wordWrap/>
        <w:overflowPunct/>
        <w:topLinePunct w:val="0"/>
        <w:bidi w:val="0"/>
        <w:snapToGrid/>
        <w:spacing w:line="560" w:lineRule="exact"/>
        <w:ind w:leftChars="0" w:firstLine="640" w:firstLineChars="200"/>
        <w:jc w:val="both"/>
        <w:rPr>
          <w:rFonts w:hint="eastAsia" w:ascii="仿宋_GB2312" w:eastAsia="仿宋_GB2312"/>
          <w:sz w:val="32"/>
          <w:szCs w:val="32"/>
          <w:highlight w:val="none"/>
          <w:lang w:val="en-US"/>
        </w:rPr>
      </w:pPr>
      <w:r>
        <w:rPr>
          <w:rFonts w:hint="eastAsia" w:ascii="仿宋_GB2312" w:eastAsia="仿宋_GB2312"/>
          <w:sz w:val="32"/>
          <w:szCs w:val="32"/>
          <w:highlight w:val="none"/>
          <w:lang w:val="en-US"/>
        </w:rPr>
        <w:t>研究开发本系统对国产底层生态的适配，开展系统对linux、鸿蒙PC端及鸿蒙APP端、国产数据库、北斗定位等适配研发工作，研究适配国产BIM、GIS、CAX等工业软件或引擎，实现真正的整套系统的国产化。</w:t>
      </w:r>
    </w:p>
    <w:p w14:paraId="184083DE">
      <w:pPr>
        <w:pStyle w:val="14"/>
        <w:keepNext w:val="0"/>
        <w:keepLines w:val="0"/>
        <w:pageBreakBefore w:val="0"/>
        <w:widowControl w:val="0"/>
        <w:kinsoku/>
        <w:wordWrap/>
        <w:overflowPunct/>
        <w:topLinePunct w:val="0"/>
        <w:bidi w:val="0"/>
        <w:snapToGrid/>
        <w:spacing w:line="560" w:lineRule="exact"/>
        <w:ind w:leftChars="0" w:firstLine="640" w:firstLineChars="200"/>
        <w:jc w:val="both"/>
        <w:rPr>
          <w:rFonts w:hint="eastAsia" w:ascii="仿宋_GB2312" w:eastAsia="仿宋_GB2312"/>
          <w:sz w:val="32"/>
          <w:szCs w:val="32"/>
          <w:highlight w:val="none"/>
          <w:lang w:val="en-US" w:eastAsia="zh-CN"/>
        </w:rPr>
      </w:pPr>
      <w:r>
        <w:rPr>
          <w:rFonts w:hint="eastAsia" w:ascii="仿宋_GB2312" w:eastAsia="仿宋_GB2312"/>
          <w:sz w:val="32"/>
          <w:szCs w:val="32"/>
          <w:highlight w:val="none"/>
          <w:lang w:val="en-US" w:eastAsia="zh-CN"/>
        </w:rPr>
        <w:t>（6）基于人工智能的勘察档案知识管理关键技术研究</w:t>
      </w:r>
    </w:p>
    <w:p w14:paraId="2E993669">
      <w:pPr>
        <w:pStyle w:val="14"/>
        <w:keepNext w:val="0"/>
        <w:keepLines w:val="0"/>
        <w:pageBreakBefore w:val="0"/>
        <w:widowControl w:val="0"/>
        <w:kinsoku/>
        <w:wordWrap/>
        <w:overflowPunct/>
        <w:topLinePunct w:val="0"/>
        <w:bidi w:val="0"/>
        <w:snapToGrid/>
        <w:spacing w:line="560" w:lineRule="exact"/>
        <w:ind w:leftChars="0" w:firstLine="640" w:firstLineChars="200"/>
        <w:jc w:val="both"/>
        <w:rPr>
          <w:rFonts w:hint="default" w:ascii="仿宋_GB2312" w:eastAsia="仿宋_GB2312"/>
          <w:sz w:val="32"/>
          <w:szCs w:val="32"/>
          <w:highlight w:val="none"/>
          <w:lang w:val="en-US" w:eastAsia="zh-CN"/>
        </w:rPr>
      </w:pPr>
      <w:r>
        <w:rPr>
          <w:rFonts w:hint="eastAsia" w:ascii="仿宋_GB2312" w:eastAsia="仿宋_GB2312"/>
          <w:sz w:val="32"/>
          <w:szCs w:val="32"/>
          <w:highlight w:val="none"/>
          <w:lang w:val="en-US" w:eastAsia="zh-CN"/>
        </w:rPr>
        <w:t>研究开发基于勘察数据库、档案库、规范库、案例库等构建勘察动态知识图谱，基于知识图谱构建智能检索与知识服务系统，提供地质风险预测与决策支持、勘察报告自动编写、勘察成果自动审查、勘察问题智能评价等服务。</w:t>
      </w:r>
    </w:p>
    <w:p w14:paraId="5AA2D05D">
      <w:pPr>
        <w:keepNext w:val="0"/>
        <w:keepLines w:val="0"/>
        <w:pageBreakBefore w:val="0"/>
        <w:widowControl w:val="0"/>
        <w:kinsoku/>
        <w:wordWrap/>
        <w:overflowPunct/>
        <w:topLinePunct w:val="0"/>
        <w:autoSpaceDE w:val="0"/>
        <w:autoSpaceDN w:val="0"/>
        <w:bidi w:val="0"/>
        <w:snapToGrid/>
        <w:spacing w:line="560" w:lineRule="exact"/>
        <w:ind w:leftChars="0" w:firstLine="640" w:firstLineChars="200"/>
        <w:contextualSpacing/>
        <w:jc w:val="both"/>
        <w:rPr>
          <w:rFonts w:eastAsia="仿宋_GB2312"/>
          <w:color w:val="000000"/>
          <w:kern w:val="0"/>
          <w:sz w:val="32"/>
          <w:szCs w:val="32"/>
          <w:highlight w:val="none"/>
        </w:rPr>
      </w:pPr>
      <w:r>
        <w:rPr>
          <w:rFonts w:hint="eastAsia" w:ascii="楷体_GB2312" w:eastAsia="楷体_GB2312"/>
          <w:color w:val="000000"/>
          <w:kern w:val="0"/>
          <w:sz w:val="32"/>
          <w:szCs w:val="32"/>
          <w:highlight w:val="none"/>
        </w:rPr>
        <w:t>（二）技术指标要求</w:t>
      </w:r>
    </w:p>
    <w:p w14:paraId="0F26A1F0">
      <w:pPr>
        <w:keepNext w:val="0"/>
        <w:keepLines w:val="0"/>
        <w:pageBreakBefore w:val="0"/>
        <w:widowControl w:val="0"/>
        <w:kinsoku/>
        <w:wordWrap/>
        <w:overflowPunct/>
        <w:topLinePunct w:val="0"/>
        <w:autoSpaceDE w:val="0"/>
        <w:autoSpaceDN w:val="0"/>
        <w:bidi w:val="0"/>
        <w:snapToGrid/>
        <w:spacing w:line="560" w:lineRule="exact"/>
        <w:ind w:leftChars="0" w:firstLine="640" w:firstLineChars="200"/>
        <w:contextualSpacing/>
        <w:jc w:val="both"/>
        <w:rPr>
          <w:rFonts w:eastAsia="仿宋_GB2312"/>
          <w:color w:val="000000"/>
          <w:kern w:val="0"/>
          <w:sz w:val="32"/>
          <w:szCs w:val="32"/>
          <w:highlight w:val="none"/>
        </w:rPr>
      </w:pPr>
      <w:r>
        <w:rPr>
          <w:rFonts w:hint="eastAsia" w:eastAsia="仿宋_GB2312"/>
          <w:color w:val="000000"/>
          <w:kern w:val="0"/>
          <w:sz w:val="32"/>
          <w:szCs w:val="32"/>
          <w:highlight w:val="none"/>
        </w:rPr>
        <w:t>1.成果产出</w:t>
      </w:r>
    </w:p>
    <w:p w14:paraId="26F8A67A">
      <w:pPr>
        <w:keepNext w:val="0"/>
        <w:keepLines w:val="0"/>
        <w:pageBreakBefore w:val="0"/>
        <w:widowControl w:val="0"/>
        <w:kinsoku/>
        <w:wordWrap/>
        <w:overflowPunct/>
        <w:topLinePunct w:val="0"/>
        <w:autoSpaceDE w:val="0"/>
        <w:autoSpaceDN w:val="0"/>
        <w:bidi w:val="0"/>
        <w:snapToGrid/>
        <w:spacing w:line="560" w:lineRule="exact"/>
        <w:ind w:leftChars="0" w:firstLine="640" w:firstLineChars="200"/>
        <w:contextualSpacing/>
        <w:jc w:val="both"/>
        <w:rPr>
          <w:rFonts w:eastAsia="仿宋_GB2312"/>
          <w:color w:val="000000"/>
          <w:kern w:val="0"/>
          <w:sz w:val="32"/>
          <w:szCs w:val="32"/>
          <w:highlight w:val="none"/>
        </w:rPr>
      </w:pPr>
      <w:r>
        <w:rPr>
          <w:rFonts w:hint="eastAsia" w:eastAsia="仿宋_GB2312"/>
          <w:color w:val="000000"/>
          <w:kern w:val="0"/>
          <w:sz w:val="32"/>
          <w:szCs w:val="32"/>
          <w:highlight w:val="none"/>
        </w:rPr>
        <w:t>（1）研发建设工程勘察数字化平台一套，包括B端（桌面浏览器）生产管理系统、数据管理系统、专业应用系统</w:t>
      </w:r>
      <w:r>
        <w:rPr>
          <w:rFonts w:hint="eastAsia" w:eastAsia="仿宋_GB2312"/>
          <w:color w:val="000000"/>
          <w:kern w:val="0"/>
          <w:sz w:val="32"/>
          <w:szCs w:val="32"/>
          <w:highlight w:val="none"/>
          <w:lang w:eastAsia="zh-CN"/>
        </w:rPr>
        <w:t>、</w:t>
      </w:r>
      <w:r>
        <w:rPr>
          <w:rFonts w:hint="eastAsia" w:eastAsia="仿宋_GB2312"/>
          <w:color w:val="000000"/>
          <w:kern w:val="0"/>
          <w:sz w:val="32"/>
          <w:szCs w:val="32"/>
          <w:highlight w:val="none"/>
          <w:lang w:val="en-US" w:eastAsia="zh-CN"/>
        </w:rPr>
        <w:t>勘察知识问答系统</w:t>
      </w:r>
      <w:r>
        <w:rPr>
          <w:rFonts w:hint="eastAsia" w:eastAsia="仿宋_GB2312"/>
          <w:color w:val="000000"/>
          <w:kern w:val="0"/>
          <w:sz w:val="32"/>
          <w:szCs w:val="32"/>
          <w:highlight w:val="none"/>
        </w:rPr>
        <w:t>以及C端（桌面应用）国产CAD平台、综合应用软件。</w:t>
      </w:r>
    </w:p>
    <w:p w14:paraId="51EF1A6F">
      <w:pPr>
        <w:keepNext w:val="0"/>
        <w:keepLines w:val="0"/>
        <w:pageBreakBefore w:val="0"/>
        <w:widowControl w:val="0"/>
        <w:kinsoku/>
        <w:wordWrap/>
        <w:overflowPunct/>
        <w:topLinePunct w:val="0"/>
        <w:autoSpaceDE w:val="0"/>
        <w:autoSpaceDN w:val="0"/>
        <w:bidi w:val="0"/>
        <w:snapToGrid/>
        <w:spacing w:line="560" w:lineRule="exact"/>
        <w:ind w:leftChars="0" w:firstLine="640" w:firstLineChars="200"/>
        <w:contextualSpacing/>
        <w:jc w:val="both"/>
        <w:rPr>
          <w:rFonts w:eastAsia="仿宋_GB2312"/>
          <w:color w:val="000000"/>
          <w:kern w:val="0"/>
          <w:sz w:val="32"/>
          <w:szCs w:val="32"/>
          <w:highlight w:val="none"/>
        </w:rPr>
      </w:pPr>
      <w:r>
        <w:rPr>
          <w:rFonts w:hint="eastAsia" w:eastAsia="仿宋_GB2312"/>
          <w:color w:val="000000"/>
          <w:kern w:val="0"/>
          <w:sz w:val="32"/>
          <w:szCs w:val="32"/>
          <w:highlight w:val="none"/>
        </w:rPr>
        <w:t>（2）申请发明专利</w:t>
      </w:r>
      <w:r>
        <w:rPr>
          <w:rFonts w:hint="eastAsia" w:eastAsia="仿宋_GB2312"/>
          <w:color w:val="000000"/>
          <w:kern w:val="0"/>
          <w:sz w:val="32"/>
          <w:szCs w:val="32"/>
          <w:highlight w:val="none"/>
          <w:lang w:val="en-US" w:eastAsia="zh-CN"/>
        </w:rPr>
        <w:t>5</w:t>
      </w:r>
      <w:r>
        <w:rPr>
          <w:rFonts w:hint="eastAsia" w:eastAsia="仿宋_GB2312"/>
          <w:color w:val="000000"/>
          <w:kern w:val="0"/>
          <w:sz w:val="32"/>
          <w:szCs w:val="32"/>
          <w:highlight w:val="none"/>
        </w:rPr>
        <w:t>项，授权不小于</w:t>
      </w:r>
      <w:r>
        <w:rPr>
          <w:rFonts w:hint="eastAsia" w:eastAsia="仿宋_GB2312"/>
          <w:color w:val="000000"/>
          <w:kern w:val="0"/>
          <w:sz w:val="32"/>
          <w:szCs w:val="32"/>
          <w:highlight w:val="none"/>
          <w:lang w:val="en-US" w:eastAsia="zh-CN"/>
        </w:rPr>
        <w:t>2</w:t>
      </w:r>
      <w:r>
        <w:rPr>
          <w:rFonts w:hint="eastAsia" w:eastAsia="仿宋_GB2312"/>
          <w:color w:val="000000"/>
          <w:kern w:val="0"/>
          <w:sz w:val="32"/>
          <w:szCs w:val="32"/>
          <w:highlight w:val="none"/>
        </w:rPr>
        <w:t>项。</w:t>
      </w:r>
    </w:p>
    <w:p w14:paraId="0F5A668D">
      <w:pPr>
        <w:keepNext w:val="0"/>
        <w:keepLines w:val="0"/>
        <w:pageBreakBefore w:val="0"/>
        <w:widowControl w:val="0"/>
        <w:kinsoku/>
        <w:wordWrap/>
        <w:overflowPunct/>
        <w:topLinePunct w:val="0"/>
        <w:autoSpaceDE w:val="0"/>
        <w:autoSpaceDN w:val="0"/>
        <w:bidi w:val="0"/>
        <w:snapToGrid/>
        <w:spacing w:line="560" w:lineRule="exact"/>
        <w:ind w:leftChars="0" w:firstLine="640" w:firstLineChars="200"/>
        <w:contextualSpacing/>
        <w:jc w:val="both"/>
        <w:rPr>
          <w:rFonts w:eastAsia="仿宋_GB2312"/>
          <w:color w:val="000000"/>
          <w:kern w:val="0"/>
          <w:sz w:val="32"/>
          <w:szCs w:val="32"/>
          <w:highlight w:val="none"/>
        </w:rPr>
      </w:pPr>
      <w:r>
        <w:rPr>
          <w:rFonts w:hint="eastAsia" w:eastAsia="仿宋_GB2312"/>
          <w:color w:val="000000"/>
          <w:kern w:val="0"/>
          <w:sz w:val="32"/>
          <w:szCs w:val="32"/>
          <w:highlight w:val="none"/>
        </w:rPr>
        <w:t>（3）发表核心期刊论文不小于</w:t>
      </w:r>
      <w:r>
        <w:rPr>
          <w:rFonts w:hint="eastAsia" w:eastAsia="仿宋_GB2312"/>
          <w:color w:val="000000"/>
          <w:kern w:val="0"/>
          <w:sz w:val="32"/>
          <w:szCs w:val="32"/>
          <w:highlight w:val="none"/>
          <w:lang w:val="en-US" w:eastAsia="zh-CN"/>
        </w:rPr>
        <w:t>3</w:t>
      </w:r>
      <w:r>
        <w:rPr>
          <w:rFonts w:hint="eastAsia" w:eastAsia="仿宋_GB2312"/>
          <w:color w:val="000000"/>
          <w:kern w:val="0"/>
          <w:sz w:val="32"/>
          <w:szCs w:val="32"/>
          <w:highlight w:val="none"/>
        </w:rPr>
        <w:t>篇。</w:t>
      </w:r>
    </w:p>
    <w:p w14:paraId="22E0E4E0">
      <w:pPr>
        <w:keepNext w:val="0"/>
        <w:keepLines w:val="0"/>
        <w:pageBreakBefore w:val="0"/>
        <w:widowControl w:val="0"/>
        <w:kinsoku/>
        <w:wordWrap/>
        <w:overflowPunct/>
        <w:topLinePunct w:val="0"/>
        <w:autoSpaceDE w:val="0"/>
        <w:autoSpaceDN w:val="0"/>
        <w:bidi w:val="0"/>
        <w:snapToGrid/>
        <w:spacing w:line="560" w:lineRule="exact"/>
        <w:ind w:leftChars="0" w:firstLine="640" w:firstLineChars="200"/>
        <w:contextualSpacing/>
        <w:jc w:val="both"/>
        <w:rPr>
          <w:rFonts w:eastAsia="仿宋_GB2312"/>
          <w:color w:val="000000"/>
          <w:kern w:val="0"/>
          <w:sz w:val="32"/>
          <w:szCs w:val="32"/>
          <w:highlight w:val="none"/>
        </w:rPr>
      </w:pPr>
      <w:r>
        <w:rPr>
          <w:rFonts w:hint="eastAsia" w:eastAsia="仿宋_GB2312"/>
          <w:color w:val="000000"/>
          <w:kern w:val="0"/>
          <w:sz w:val="32"/>
          <w:szCs w:val="32"/>
          <w:highlight w:val="none"/>
        </w:rPr>
        <w:t>（4）授权软件著作权不小于5项。</w:t>
      </w:r>
    </w:p>
    <w:p w14:paraId="35AD440D">
      <w:pPr>
        <w:keepNext w:val="0"/>
        <w:keepLines w:val="0"/>
        <w:pageBreakBefore w:val="0"/>
        <w:widowControl w:val="0"/>
        <w:kinsoku/>
        <w:wordWrap/>
        <w:overflowPunct/>
        <w:topLinePunct w:val="0"/>
        <w:autoSpaceDE w:val="0"/>
        <w:autoSpaceDN w:val="0"/>
        <w:bidi w:val="0"/>
        <w:snapToGrid/>
        <w:spacing w:line="560" w:lineRule="exact"/>
        <w:ind w:leftChars="0" w:firstLine="640" w:firstLineChars="200"/>
        <w:contextualSpacing/>
        <w:jc w:val="both"/>
        <w:rPr>
          <w:rFonts w:eastAsia="仿宋_GB2312"/>
          <w:color w:val="000000"/>
          <w:kern w:val="0"/>
          <w:sz w:val="32"/>
          <w:szCs w:val="32"/>
          <w:highlight w:val="none"/>
        </w:rPr>
      </w:pPr>
      <w:r>
        <w:rPr>
          <w:rFonts w:hint="eastAsia" w:eastAsia="仿宋_GB2312"/>
          <w:color w:val="000000"/>
          <w:kern w:val="0"/>
          <w:sz w:val="32"/>
          <w:szCs w:val="32"/>
          <w:highlight w:val="none"/>
        </w:rPr>
        <w:t>2.人才培养</w:t>
      </w:r>
    </w:p>
    <w:p w14:paraId="78B99F11">
      <w:pPr>
        <w:keepNext w:val="0"/>
        <w:keepLines w:val="0"/>
        <w:pageBreakBefore w:val="0"/>
        <w:widowControl w:val="0"/>
        <w:kinsoku/>
        <w:wordWrap/>
        <w:overflowPunct/>
        <w:topLinePunct w:val="0"/>
        <w:autoSpaceDE w:val="0"/>
        <w:autoSpaceDN w:val="0"/>
        <w:bidi w:val="0"/>
        <w:snapToGrid/>
        <w:spacing w:line="560" w:lineRule="exact"/>
        <w:ind w:leftChars="0" w:firstLine="640" w:firstLineChars="200"/>
        <w:contextualSpacing/>
        <w:jc w:val="both"/>
        <w:rPr>
          <w:rFonts w:eastAsia="仿宋_GB2312"/>
          <w:color w:val="000000"/>
          <w:kern w:val="0"/>
          <w:sz w:val="32"/>
          <w:szCs w:val="32"/>
          <w:highlight w:val="none"/>
        </w:rPr>
      </w:pPr>
      <w:r>
        <w:rPr>
          <w:rFonts w:hint="eastAsia" w:eastAsia="仿宋_GB2312"/>
          <w:color w:val="000000"/>
          <w:kern w:val="0"/>
          <w:sz w:val="32"/>
          <w:szCs w:val="32"/>
          <w:highlight w:val="none"/>
        </w:rPr>
        <w:t>培养工程勘察数字化方向的专业人才不少于10名。</w:t>
      </w:r>
    </w:p>
    <w:p w14:paraId="228A5EFF">
      <w:pPr>
        <w:keepNext w:val="0"/>
        <w:keepLines w:val="0"/>
        <w:pageBreakBefore w:val="0"/>
        <w:widowControl w:val="0"/>
        <w:kinsoku/>
        <w:wordWrap/>
        <w:overflowPunct/>
        <w:topLinePunct w:val="0"/>
        <w:autoSpaceDE w:val="0"/>
        <w:autoSpaceDN w:val="0"/>
        <w:bidi w:val="0"/>
        <w:snapToGrid/>
        <w:spacing w:line="560" w:lineRule="exact"/>
        <w:ind w:leftChars="0" w:firstLine="640" w:firstLineChars="200"/>
        <w:contextualSpacing/>
        <w:jc w:val="both"/>
        <w:rPr>
          <w:rFonts w:eastAsia="仿宋_GB2312"/>
          <w:color w:val="000000"/>
          <w:kern w:val="0"/>
          <w:sz w:val="32"/>
          <w:szCs w:val="32"/>
          <w:highlight w:val="none"/>
        </w:rPr>
      </w:pPr>
      <w:r>
        <w:rPr>
          <w:rFonts w:hint="eastAsia" w:eastAsia="仿宋_GB2312"/>
          <w:color w:val="000000"/>
          <w:kern w:val="0"/>
          <w:sz w:val="32"/>
          <w:szCs w:val="32"/>
          <w:highlight w:val="none"/>
        </w:rPr>
        <w:t>3.经济效益</w:t>
      </w:r>
    </w:p>
    <w:p w14:paraId="04F86D25">
      <w:pPr>
        <w:keepNext w:val="0"/>
        <w:keepLines w:val="0"/>
        <w:pageBreakBefore w:val="0"/>
        <w:widowControl w:val="0"/>
        <w:kinsoku/>
        <w:wordWrap/>
        <w:overflowPunct/>
        <w:topLinePunct w:val="0"/>
        <w:autoSpaceDE w:val="0"/>
        <w:autoSpaceDN w:val="0"/>
        <w:bidi w:val="0"/>
        <w:snapToGrid/>
        <w:spacing w:line="560" w:lineRule="exact"/>
        <w:ind w:leftChars="0" w:firstLine="640" w:firstLineChars="200"/>
        <w:contextualSpacing/>
        <w:jc w:val="both"/>
        <w:rPr>
          <w:rFonts w:eastAsia="仿宋_GB2312"/>
          <w:color w:val="000000"/>
          <w:kern w:val="0"/>
          <w:sz w:val="32"/>
          <w:szCs w:val="32"/>
          <w:highlight w:val="none"/>
        </w:rPr>
      </w:pPr>
      <w:r>
        <w:rPr>
          <w:rFonts w:hint="eastAsia" w:eastAsia="仿宋_GB2312"/>
          <w:color w:val="000000"/>
          <w:kern w:val="0"/>
          <w:sz w:val="32"/>
          <w:szCs w:val="32"/>
          <w:highlight w:val="none"/>
        </w:rPr>
        <w:t>（1）通过软件产品的销售带来直接收入</w:t>
      </w:r>
      <w:r>
        <w:rPr>
          <w:rFonts w:hint="eastAsia" w:eastAsia="仿宋_GB2312"/>
          <w:color w:val="000000"/>
          <w:kern w:val="0"/>
          <w:sz w:val="32"/>
          <w:szCs w:val="32"/>
          <w:highlight w:val="none"/>
          <w:lang w:val="en-US" w:eastAsia="zh-CN"/>
        </w:rPr>
        <w:t>1</w:t>
      </w:r>
      <w:r>
        <w:rPr>
          <w:rFonts w:hint="eastAsia" w:eastAsia="仿宋_GB2312"/>
          <w:color w:val="000000"/>
          <w:kern w:val="0"/>
          <w:sz w:val="32"/>
          <w:szCs w:val="32"/>
          <w:highlight w:val="none"/>
        </w:rPr>
        <w:t>00万/年。</w:t>
      </w:r>
    </w:p>
    <w:p w14:paraId="2AE4828C">
      <w:pPr>
        <w:keepNext w:val="0"/>
        <w:keepLines w:val="0"/>
        <w:pageBreakBefore w:val="0"/>
        <w:widowControl w:val="0"/>
        <w:kinsoku/>
        <w:wordWrap/>
        <w:overflowPunct/>
        <w:topLinePunct w:val="0"/>
        <w:autoSpaceDE w:val="0"/>
        <w:autoSpaceDN w:val="0"/>
        <w:bidi w:val="0"/>
        <w:snapToGrid/>
        <w:spacing w:line="560" w:lineRule="exact"/>
        <w:ind w:leftChars="0" w:firstLine="640" w:firstLineChars="200"/>
        <w:contextualSpacing/>
        <w:jc w:val="both"/>
        <w:rPr>
          <w:rFonts w:eastAsia="仿宋_GB2312"/>
          <w:color w:val="000000"/>
          <w:kern w:val="0"/>
          <w:sz w:val="32"/>
          <w:szCs w:val="32"/>
          <w:highlight w:val="none"/>
        </w:rPr>
      </w:pPr>
      <w:r>
        <w:rPr>
          <w:rFonts w:hint="eastAsia" w:eastAsia="仿宋_GB2312"/>
          <w:color w:val="000000"/>
          <w:kern w:val="0"/>
          <w:sz w:val="32"/>
          <w:szCs w:val="32"/>
          <w:highlight w:val="none"/>
        </w:rPr>
        <w:t>（2）通过系统应用带来的勘察业务及履约支撑，带来的经济效益</w:t>
      </w:r>
      <w:r>
        <w:rPr>
          <w:rFonts w:hint="eastAsia" w:eastAsia="仿宋_GB2312"/>
          <w:color w:val="000000"/>
          <w:kern w:val="0"/>
          <w:sz w:val="32"/>
          <w:szCs w:val="32"/>
          <w:highlight w:val="none"/>
          <w:lang w:val="en-US" w:eastAsia="zh-CN"/>
        </w:rPr>
        <w:t>1</w:t>
      </w:r>
      <w:r>
        <w:rPr>
          <w:rFonts w:hint="eastAsia" w:eastAsia="仿宋_GB2312"/>
          <w:color w:val="000000"/>
          <w:kern w:val="0"/>
          <w:sz w:val="32"/>
          <w:szCs w:val="32"/>
          <w:highlight w:val="none"/>
        </w:rPr>
        <w:t>000万/年。</w:t>
      </w:r>
    </w:p>
    <w:p w14:paraId="7FC10819">
      <w:pPr>
        <w:keepNext w:val="0"/>
        <w:keepLines w:val="0"/>
        <w:pageBreakBefore w:val="0"/>
        <w:widowControl w:val="0"/>
        <w:numPr>
          <w:ilvl w:val="0"/>
          <w:numId w:val="0"/>
        </w:numPr>
        <w:kinsoku/>
        <w:wordWrap/>
        <w:overflowPunct/>
        <w:topLinePunct w:val="0"/>
        <w:autoSpaceDE w:val="0"/>
        <w:autoSpaceDN w:val="0"/>
        <w:bidi w:val="0"/>
        <w:snapToGrid/>
        <w:spacing w:line="560" w:lineRule="exact"/>
        <w:ind w:leftChars="0" w:firstLine="640" w:firstLineChars="200"/>
        <w:contextualSpacing/>
        <w:jc w:val="both"/>
        <w:rPr>
          <w:rFonts w:eastAsia="黑体"/>
          <w:sz w:val="32"/>
          <w:szCs w:val="32"/>
          <w:highlight w:val="none"/>
        </w:rPr>
      </w:pPr>
      <w:r>
        <w:rPr>
          <w:rFonts w:hint="eastAsia" w:eastAsia="黑体"/>
          <w:sz w:val="32"/>
          <w:szCs w:val="32"/>
          <w:highlight w:val="none"/>
          <w:lang w:val="en-US" w:eastAsia="zh-CN"/>
        </w:rPr>
        <w:t>三、</w:t>
      </w:r>
      <w:r>
        <w:rPr>
          <w:rFonts w:hint="eastAsia" w:eastAsia="黑体"/>
          <w:sz w:val="32"/>
          <w:szCs w:val="32"/>
          <w:highlight w:val="none"/>
        </w:rPr>
        <w:t>项目实施周期及发榜金额</w:t>
      </w:r>
    </w:p>
    <w:p w14:paraId="7C9C2903">
      <w:pPr>
        <w:pStyle w:val="14"/>
        <w:keepNext w:val="0"/>
        <w:keepLines w:val="0"/>
        <w:pageBreakBefore w:val="0"/>
        <w:widowControl w:val="0"/>
        <w:kinsoku/>
        <w:wordWrap/>
        <w:overflowPunct/>
        <w:topLinePunct w:val="0"/>
        <w:bidi w:val="0"/>
        <w:snapToGrid/>
        <w:spacing w:line="560" w:lineRule="exact"/>
        <w:ind w:leftChars="0" w:firstLine="640" w:firstLineChars="200"/>
        <w:jc w:val="both"/>
        <w:rPr>
          <w:rFonts w:hint="eastAsia" w:ascii="仿宋_GB2312" w:eastAsia="仿宋_GB2312"/>
          <w:sz w:val="32"/>
          <w:szCs w:val="32"/>
          <w:highlight w:val="none"/>
          <w:lang w:val="en-US"/>
        </w:rPr>
      </w:pPr>
      <w:r>
        <w:rPr>
          <w:rFonts w:hint="eastAsia" w:ascii="楷体_GB2312" w:eastAsia="楷体_GB2312"/>
          <w:sz w:val="32"/>
          <w:szCs w:val="32"/>
          <w:highlight w:val="none"/>
          <w:lang w:val="en-US"/>
        </w:rPr>
        <w:t>（一）项目实施周期：</w:t>
      </w:r>
      <w:r>
        <w:rPr>
          <w:rFonts w:hint="eastAsia" w:ascii="仿宋_GB2312" w:eastAsia="仿宋_GB2312"/>
          <w:sz w:val="32"/>
          <w:szCs w:val="32"/>
          <w:highlight w:val="none"/>
          <w:lang w:val="en-US" w:eastAsia="zh-CN"/>
        </w:rPr>
        <w:t>两</w:t>
      </w:r>
      <w:r>
        <w:rPr>
          <w:rFonts w:hint="eastAsia" w:ascii="仿宋_GB2312" w:eastAsia="仿宋_GB2312"/>
          <w:sz w:val="32"/>
          <w:szCs w:val="32"/>
          <w:highlight w:val="none"/>
          <w:lang w:val="en-US"/>
        </w:rPr>
        <w:t>年</w:t>
      </w:r>
    </w:p>
    <w:p w14:paraId="76317F8D">
      <w:pPr>
        <w:pStyle w:val="14"/>
        <w:keepNext w:val="0"/>
        <w:keepLines w:val="0"/>
        <w:pageBreakBefore w:val="0"/>
        <w:widowControl w:val="0"/>
        <w:kinsoku/>
        <w:wordWrap/>
        <w:overflowPunct/>
        <w:topLinePunct w:val="0"/>
        <w:bidi w:val="0"/>
        <w:snapToGrid/>
        <w:spacing w:line="560" w:lineRule="exact"/>
        <w:ind w:leftChars="0" w:firstLine="640" w:firstLineChars="200"/>
        <w:jc w:val="both"/>
        <w:rPr>
          <w:rFonts w:hint="eastAsia" w:ascii="仿宋_GB2312" w:eastAsia="仿宋_GB2312"/>
          <w:sz w:val="32"/>
          <w:szCs w:val="32"/>
          <w:highlight w:val="none"/>
          <w:lang w:val="en-US" w:eastAsia="zh-CN"/>
        </w:rPr>
      </w:pPr>
      <w:r>
        <w:rPr>
          <w:rFonts w:hint="eastAsia" w:ascii="楷体_GB2312" w:eastAsia="楷体_GB2312"/>
          <w:sz w:val="32"/>
          <w:szCs w:val="32"/>
          <w:highlight w:val="none"/>
          <w:lang w:val="en-US"/>
        </w:rPr>
        <w:t>（二）发榜金额：</w:t>
      </w:r>
      <w:r>
        <w:rPr>
          <w:rFonts w:ascii="仿宋_GB2312" w:eastAsia="仿宋_GB2312"/>
          <w:sz w:val="32"/>
          <w:szCs w:val="32"/>
          <w:highlight w:val="none"/>
          <w:lang w:val="en-US"/>
        </w:rPr>
        <w:t>1</w:t>
      </w:r>
      <w:r>
        <w:rPr>
          <w:rFonts w:hint="eastAsia" w:ascii="仿宋_GB2312" w:eastAsia="仿宋_GB2312"/>
          <w:sz w:val="32"/>
          <w:szCs w:val="32"/>
          <w:highlight w:val="none"/>
          <w:lang w:val="en-US" w:eastAsia="zh-CN"/>
        </w:rPr>
        <w:t>0</w:t>
      </w:r>
      <w:r>
        <w:rPr>
          <w:rFonts w:hint="eastAsia" w:ascii="仿宋_GB2312" w:eastAsia="仿宋_GB2312"/>
          <w:sz w:val="32"/>
          <w:szCs w:val="32"/>
          <w:highlight w:val="none"/>
          <w:lang w:val="en-US"/>
        </w:rPr>
        <w:t>00万元</w:t>
      </w:r>
    </w:p>
    <w:p w14:paraId="08D9A151">
      <w:pPr>
        <w:keepNext w:val="0"/>
        <w:keepLines w:val="0"/>
        <w:pageBreakBefore w:val="0"/>
        <w:widowControl w:val="0"/>
        <w:numPr>
          <w:ilvl w:val="0"/>
          <w:numId w:val="0"/>
        </w:numPr>
        <w:kinsoku/>
        <w:wordWrap/>
        <w:overflowPunct/>
        <w:topLinePunct w:val="0"/>
        <w:autoSpaceDE w:val="0"/>
        <w:autoSpaceDN w:val="0"/>
        <w:bidi w:val="0"/>
        <w:snapToGrid/>
        <w:spacing w:line="560" w:lineRule="exact"/>
        <w:ind w:leftChars="0" w:firstLine="640" w:firstLineChars="200"/>
        <w:contextualSpacing/>
        <w:jc w:val="both"/>
        <w:rPr>
          <w:rFonts w:eastAsia="黑体"/>
          <w:sz w:val="32"/>
          <w:szCs w:val="32"/>
          <w:highlight w:val="none"/>
        </w:rPr>
      </w:pPr>
      <w:r>
        <w:rPr>
          <w:rFonts w:hint="eastAsia" w:eastAsia="黑体"/>
          <w:sz w:val="32"/>
          <w:szCs w:val="32"/>
          <w:highlight w:val="none"/>
          <w:lang w:val="en-US" w:eastAsia="zh-CN"/>
        </w:rPr>
        <w:t>四、</w:t>
      </w:r>
      <w:r>
        <w:rPr>
          <w:rFonts w:hint="eastAsia" w:eastAsia="黑体"/>
          <w:sz w:val="32"/>
          <w:szCs w:val="32"/>
          <w:highlight w:val="none"/>
        </w:rPr>
        <w:t>对揭榜方要求</w:t>
      </w:r>
    </w:p>
    <w:p w14:paraId="7FB6E417">
      <w:pPr>
        <w:pStyle w:val="14"/>
        <w:keepNext w:val="0"/>
        <w:keepLines w:val="0"/>
        <w:pageBreakBefore w:val="0"/>
        <w:widowControl w:val="0"/>
        <w:kinsoku/>
        <w:wordWrap/>
        <w:overflowPunct/>
        <w:topLinePunct w:val="0"/>
        <w:bidi w:val="0"/>
        <w:snapToGrid/>
        <w:spacing w:line="560" w:lineRule="exact"/>
        <w:ind w:leftChars="0" w:firstLine="640" w:firstLineChars="200"/>
        <w:jc w:val="both"/>
        <w:rPr>
          <w:rFonts w:eastAsia="仿宋_GB2312"/>
          <w:sz w:val="32"/>
          <w:szCs w:val="32"/>
          <w:highlight w:val="none"/>
          <w:lang w:val="en-US"/>
        </w:rPr>
      </w:pPr>
      <w:r>
        <w:rPr>
          <w:rFonts w:hint="eastAsia" w:eastAsia="仿宋_GB2312"/>
          <w:sz w:val="32"/>
          <w:szCs w:val="32"/>
          <w:highlight w:val="none"/>
          <w:lang w:val="en-US"/>
        </w:rPr>
        <w:t>1.提供工程勘察相对成熟的技术和产品作为研究基础，提供安全可控的国产C</w:t>
      </w:r>
      <w:r>
        <w:rPr>
          <w:rFonts w:eastAsia="仿宋_GB2312"/>
          <w:sz w:val="32"/>
          <w:szCs w:val="32"/>
          <w:highlight w:val="none"/>
          <w:lang w:val="en-US"/>
        </w:rPr>
        <w:t>AD</w:t>
      </w:r>
      <w:r>
        <w:rPr>
          <w:rFonts w:hint="eastAsia" w:eastAsia="仿宋_GB2312"/>
          <w:sz w:val="32"/>
          <w:szCs w:val="32"/>
          <w:highlight w:val="none"/>
          <w:lang w:val="en-US"/>
        </w:rPr>
        <w:t>底层平台，功能需满足项目研发要求，支持本地部署和二次开发；</w:t>
      </w:r>
    </w:p>
    <w:p w14:paraId="3D81DDE1">
      <w:pPr>
        <w:pStyle w:val="14"/>
        <w:keepNext w:val="0"/>
        <w:keepLines w:val="0"/>
        <w:pageBreakBefore w:val="0"/>
        <w:widowControl w:val="0"/>
        <w:kinsoku/>
        <w:wordWrap/>
        <w:overflowPunct/>
        <w:topLinePunct w:val="0"/>
        <w:bidi w:val="0"/>
        <w:snapToGrid/>
        <w:spacing w:line="560" w:lineRule="exact"/>
        <w:ind w:leftChars="0" w:firstLine="640" w:firstLineChars="200"/>
        <w:jc w:val="both"/>
        <w:rPr>
          <w:rFonts w:eastAsia="仿宋_GB2312"/>
          <w:sz w:val="32"/>
          <w:szCs w:val="32"/>
          <w:highlight w:val="none"/>
          <w:lang w:val="en-US"/>
        </w:rPr>
      </w:pPr>
      <w:r>
        <w:rPr>
          <w:rFonts w:hint="eastAsia" w:eastAsia="仿宋_GB2312"/>
          <w:sz w:val="32"/>
          <w:szCs w:val="32"/>
          <w:highlight w:val="none"/>
          <w:lang w:val="en-US"/>
        </w:rPr>
        <w:t>2.项目执行期支持安排技术人员在需求方驻场开展研究研发工作；</w:t>
      </w:r>
    </w:p>
    <w:p w14:paraId="5FB8B17E">
      <w:pPr>
        <w:pStyle w:val="14"/>
        <w:keepNext w:val="0"/>
        <w:keepLines w:val="0"/>
        <w:pageBreakBefore w:val="0"/>
        <w:widowControl w:val="0"/>
        <w:kinsoku/>
        <w:wordWrap/>
        <w:overflowPunct/>
        <w:topLinePunct w:val="0"/>
        <w:bidi w:val="0"/>
        <w:snapToGrid/>
        <w:spacing w:line="560" w:lineRule="exact"/>
        <w:ind w:leftChars="0" w:firstLine="640" w:firstLineChars="200"/>
        <w:jc w:val="both"/>
        <w:rPr>
          <w:rFonts w:hint="eastAsia" w:eastAsia="仿宋_GB2312"/>
          <w:sz w:val="32"/>
          <w:szCs w:val="32"/>
          <w:highlight w:val="none"/>
          <w:lang w:val="en-US"/>
        </w:rPr>
      </w:pPr>
      <w:r>
        <w:rPr>
          <w:rFonts w:hint="eastAsia" w:eastAsia="仿宋_GB2312"/>
          <w:sz w:val="32"/>
          <w:szCs w:val="32"/>
          <w:highlight w:val="none"/>
          <w:lang w:val="en-US"/>
        </w:rPr>
        <w:t>3.配合需求方完成项目预期目标，打造相关业务和技术能力；</w:t>
      </w:r>
    </w:p>
    <w:p w14:paraId="56F9E3DF">
      <w:pPr>
        <w:pStyle w:val="14"/>
        <w:keepNext w:val="0"/>
        <w:keepLines w:val="0"/>
        <w:pageBreakBefore w:val="0"/>
        <w:widowControl w:val="0"/>
        <w:kinsoku/>
        <w:wordWrap/>
        <w:overflowPunct/>
        <w:topLinePunct w:val="0"/>
        <w:bidi w:val="0"/>
        <w:snapToGrid/>
        <w:spacing w:line="560" w:lineRule="exact"/>
        <w:ind w:leftChars="0" w:firstLine="640" w:firstLineChars="200"/>
        <w:jc w:val="both"/>
        <w:rPr>
          <w:rFonts w:hint="default" w:eastAsia="仿宋_GB2312"/>
          <w:sz w:val="32"/>
          <w:szCs w:val="32"/>
          <w:highlight w:val="none"/>
          <w:lang w:val="en-US" w:eastAsia="zh-CN"/>
        </w:rPr>
      </w:pPr>
      <w:r>
        <w:rPr>
          <w:rFonts w:hint="eastAsia" w:eastAsia="仿宋_GB2312"/>
          <w:sz w:val="32"/>
          <w:szCs w:val="32"/>
          <w:highlight w:val="none"/>
          <w:lang w:val="en-US" w:eastAsia="zh-CN"/>
        </w:rPr>
        <w:t>4.协助构建二级网络安全等级保护和密码应用安全建设。</w:t>
      </w:r>
    </w:p>
    <w:p w14:paraId="40B2A52F">
      <w:pPr>
        <w:pStyle w:val="14"/>
        <w:keepNext w:val="0"/>
        <w:keepLines w:val="0"/>
        <w:pageBreakBefore w:val="0"/>
        <w:widowControl w:val="0"/>
        <w:kinsoku/>
        <w:wordWrap/>
        <w:overflowPunct/>
        <w:topLinePunct w:val="0"/>
        <w:bidi w:val="0"/>
        <w:snapToGrid/>
        <w:spacing w:line="560" w:lineRule="exact"/>
        <w:ind w:leftChars="0" w:firstLine="640" w:firstLineChars="200"/>
        <w:jc w:val="both"/>
        <w:rPr>
          <w:rFonts w:eastAsia="仿宋_GB2312"/>
          <w:sz w:val="32"/>
          <w:szCs w:val="32"/>
          <w:highlight w:val="none"/>
          <w:lang w:val="en-US"/>
        </w:rPr>
      </w:pPr>
      <w:r>
        <w:rPr>
          <w:rFonts w:hint="eastAsia" w:eastAsia="仿宋_GB2312"/>
          <w:sz w:val="32"/>
          <w:szCs w:val="32"/>
          <w:highlight w:val="none"/>
          <w:lang w:val="en-US" w:eastAsia="zh-CN"/>
        </w:rPr>
        <w:t>5</w:t>
      </w:r>
      <w:r>
        <w:rPr>
          <w:rFonts w:hint="eastAsia" w:eastAsia="仿宋_GB2312"/>
          <w:sz w:val="32"/>
          <w:szCs w:val="32"/>
          <w:highlight w:val="none"/>
          <w:lang w:val="en-US"/>
        </w:rPr>
        <w:t>.有工程勘察及相关系统软件研发领域项目经验；</w:t>
      </w:r>
    </w:p>
    <w:p w14:paraId="02466DB2">
      <w:pPr>
        <w:pStyle w:val="14"/>
        <w:keepNext w:val="0"/>
        <w:keepLines w:val="0"/>
        <w:pageBreakBefore w:val="0"/>
        <w:widowControl w:val="0"/>
        <w:kinsoku/>
        <w:wordWrap/>
        <w:overflowPunct/>
        <w:topLinePunct w:val="0"/>
        <w:bidi w:val="0"/>
        <w:snapToGrid/>
        <w:spacing w:line="560" w:lineRule="exact"/>
        <w:ind w:leftChars="0" w:firstLine="640" w:firstLineChars="200"/>
        <w:jc w:val="both"/>
        <w:rPr>
          <w:rFonts w:eastAsia="仿宋_GB2312"/>
          <w:sz w:val="32"/>
          <w:szCs w:val="32"/>
          <w:highlight w:val="none"/>
          <w:lang w:val="en-US"/>
        </w:rPr>
      </w:pPr>
      <w:r>
        <w:rPr>
          <w:rFonts w:hint="eastAsia" w:eastAsia="仿宋_GB2312"/>
          <w:sz w:val="32"/>
          <w:szCs w:val="32"/>
          <w:highlight w:val="none"/>
          <w:lang w:val="en-US" w:eastAsia="zh-CN"/>
        </w:rPr>
        <w:t>7</w:t>
      </w:r>
      <w:r>
        <w:rPr>
          <w:rFonts w:hint="eastAsia" w:eastAsia="仿宋_GB2312"/>
          <w:sz w:val="32"/>
          <w:szCs w:val="32"/>
          <w:highlight w:val="none"/>
          <w:lang w:val="en-US"/>
        </w:rPr>
        <w:t>.其他要求双方本着友好沟通原则商量达成一致。</w:t>
      </w:r>
    </w:p>
    <w:p w14:paraId="4520AC68">
      <w:pPr>
        <w:pStyle w:val="14"/>
        <w:keepNext w:val="0"/>
        <w:keepLines w:val="0"/>
        <w:pageBreakBefore w:val="0"/>
        <w:widowControl w:val="0"/>
        <w:kinsoku/>
        <w:wordWrap/>
        <w:overflowPunct/>
        <w:topLinePunct w:val="0"/>
        <w:bidi w:val="0"/>
        <w:snapToGrid/>
        <w:spacing w:line="560" w:lineRule="exact"/>
        <w:ind w:leftChars="0" w:firstLine="640" w:firstLineChars="200"/>
        <w:jc w:val="both"/>
        <w:rPr>
          <w:rFonts w:eastAsia="仿宋_GB2312"/>
          <w:sz w:val="32"/>
          <w:szCs w:val="32"/>
          <w:highlight w:val="none"/>
          <w:lang w:val="en-US"/>
        </w:rPr>
      </w:pPr>
      <w:r>
        <w:rPr>
          <w:rFonts w:hint="eastAsia" w:eastAsia="仿宋_GB2312"/>
          <w:sz w:val="32"/>
          <w:szCs w:val="32"/>
          <w:highlight w:val="none"/>
          <w:lang w:val="en-US"/>
        </w:rPr>
        <w:t>发榜方能提供的其他条件：</w:t>
      </w:r>
    </w:p>
    <w:p w14:paraId="1743C69A">
      <w:pPr>
        <w:pStyle w:val="14"/>
        <w:keepNext w:val="0"/>
        <w:keepLines w:val="0"/>
        <w:pageBreakBefore w:val="0"/>
        <w:widowControl w:val="0"/>
        <w:kinsoku/>
        <w:wordWrap/>
        <w:overflowPunct/>
        <w:topLinePunct w:val="0"/>
        <w:bidi w:val="0"/>
        <w:snapToGrid/>
        <w:spacing w:line="560" w:lineRule="exact"/>
        <w:ind w:leftChars="0" w:firstLine="640" w:firstLineChars="200"/>
        <w:jc w:val="both"/>
        <w:rPr>
          <w:rFonts w:eastAsia="仿宋_GB2312"/>
          <w:sz w:val="32"/>
          <w:szCs w:val="32"/>
          <w:highlight w:val="none"/>
          <w:lang w:val="en-US"/>
        </w:rPr>
      </w:pPr>
      <w:r>
        <w:rPr>
          <w:rFonts w:hint="eastAsia" w:eastAsia="仿宋_GB2312"/>
          <w:sz w:val="32"/>
          <w:szCs w:val="32"/>
          <w:highlight w:val="none"/>
          <w:lang w:val="en-US"/>
        </w:rPr>
        <w:t>1.提供人员驻场办公环境，驻场人员食宿需自费；</w:t>
      </w:r>
    </w:p>
    <w:p w14:paraId="7C11CCA0">
      <w:pPr>
        <w:pStyle w:val="14"/>
        <w:keepNext w:val="0"/>
        <w:keepLines w:val="0"/>
        <w:pageBreakBefore w:val="0"/>
        <w:widowControl w:val="0"/>
        <w:kinsoku/>
        <w:wordWrap/>
        <w:overflowPunct/>
        <w:topLinePunct w:val="0"/>
        <w:bidi w:val="0"/>
        <w:snapToGrid/>
        <w:spacing w:line="560" w:lineRule="exact"/>
        <w:ind w:leftChars="0" w:firstLine="640" w:firstLineChars="200"/>
        <w:jc w:val="both"/>
        <w:rPr>
          <w:rFonts w:eastAsia="仿宋_GB2312"/>
          <w:sz w:val="32"/>
          <w:szCs w:val="32"/>
          <w:highlight w:val="none"/>
          <w:lang w:val="en-US"/>
        </w:rPr>
      </w:pPr>
      <w:r>
        <w:rPr>
          <w:rFonts w:hint="eastAsia" w:eastAsia="仿宋_GB2312"/>
          <w:sz w:val="32"/>
          <w:szCs w:val="32"/>
          <w:highlight w:val="none"/>
          <w:lang w:val="en-US"/>
        </w:rPr>
        <w:t>2.自建云数据中心，提供系统建设和运行软硬件环境；</w:t>
      </w:r>
    </w:p>
    <w:p w14:paraId="37ECEEB5">
      <w:pPr>
        <w:pStyle w:val="14"/>
        <w:keepNext w:val="0"/>
        <w:keepLines w:val="0"/>
        <w:pageBreakBefore w:val="0"/>
        <w:widowControl w:val="0"/>
        <w:kinsoku/>
        <w:wordWrap/>
        <w:overflowPunct/>
        <w:topLinePunct w:val="0"/>
        <w:bidi w:val="0"/>
        <w:snapToGrid/>
        <w:spacing w:line="560" w:lineRule="exact"/>
        <w:ind w:leftChars="0" w:firstLine="640" w:firstLineChars="200"/>
        <w:jc w:val="both"/>
        <w:rPr>
          <w:rFonts w:eastAsia="仿宋_GB2312"/>
          <w:sz w:val="32"/>
          <w:szCs w:val="32"/>
          <w:highlight w:val="none"/>
          <w:lang w:val="en-US"/>
        </w:rPr>
      </w:pPr>
      <w:r>
        <w:rPr>
          <w:rFonts w:hint="eastAsia" w:eastAsia="仿宋_GB2312"/>
          <w:sz w:val="32"/>
          <w:szCs w:val="32"/>
          <w:highlight w:val="none"/>
          <w:lang w:val="en-US"/>
        </w:rPr>
        <w:t>3.其他需支持提供的条件双方本着友好原则商量达成一致。</w:t>
      </w:r>
    </w:p>
    <w:p w14:paraId="06DDFEEF">
      <w:pPr>
        <w:keepNext w:val="0"/>
        <w:keepLines w:val="0"/>
        <w:pageBreakBefore w:val="0"/>
        <w:widowControl w:val="0"/>
        <w:kinsoku/>
        <w:wordWrap/>
        <w:overflowPunct/>
        <w:topLinePunct w:val="0"/>
        <w:bidi w:val="0"/>
        <w:snapToGrid/>
        <w:spacing w:line="560" w:lineRule="exact"/>
        <w:ind w:leftChars="0" w:firstLine="640" w:firstLineChars="200"/>
        <w:jc w:val="both"/>
        <w:rPr>
          <w:rFonts w:ascii="仿宋_GB2312" w:eastAsia="仿宋_GB2312"/>
          <w:sz w:val="32"/>
          <w:szCs w:val="32"/>
          <w:highlight w:val="none"/>
        </w:rPr>
      </w:pPr>
    </w:p>
    <w:p w14:paraId="33A69B6E">
      <w:pPr>
        <w:pStyle w:val="14"/>
        <w:keepNext w:val="0"/>
        <w:keepLines w:val="0"/>
        <w:pageBreakBefore w:val="0"/>
        <w:widowControl w:val="0"/>
        <w:kinsoku/>
        <w:wordWrap/>
        <w:overflowPunct/>
        <w:topLinePunct w:val="0"/>
        <w:bidi w:val="0"/>
        <w:snapToGrid/>
        <w:spacing w:line="560" w:lineRule="exact"/>
        <w:ind w:leftChars="0" w:firstLine="640" w:firstLineChars="200"/>
        <w:jc w:val="both"/>
        <w:rPr>
          <w:rFonts w:hint="eastAsia" w:ascii="仿宋_GB2312" w:hAnsi="仿宋_GB2312" w:eastAsia="仿宋_GB2312" w:cs="仿宋_GB2312"/>
          <w:color w:val="000000"/>
          <w:kern w:val="2"/>
          <w:sz w:val="32"/>
          <w:szCs w:val="32"/>
          <w:highlight w:val="none"/>
          <w:lang w:val="en-US" w:eastAsia="zh-CN" w:bidi="ar-SA"/>
        </w:rPr>
      </w:pPr>
    </w:p>
    <w:p w14:paraId="0959BB18">
      <w:pPr>
        <w:keepNext w:val="0"/>
        <w:keepLines w:val="0"/>
        <w:pageBreakBefore w:val="0"/>
        <w:widowControl w:val="0"/>
        <w:kinsoku/>
        <w:wordWrap/>
        <w:overflowPunct/>
        <w:topLinePunct w:val="0"/>
        <w:autoSpaceDE/>
        <w:autoSpaceDN/>
        <w:bidi w:val="0"/>
        <w:adjustRightInd/>
        <w:snapToGrid/>
        <w:spacing w:line="560" w:lineRule="exact"/>
        <w:ind w:leftChars="0" w:firstLine="648" w:firstLineChars="200"/>
        <w:jc w:val="both"/>
        <w:textAlignment w:val="auto"/>
        <w:rPr>
          <w:rFonts w:hint="eastAsia" w:eastAsia="黑体"/>
          <w:sz w:val="32"/>
          <w:szCs w:val="32"/>
          <w:highlight w:val="none"/>
          <w:lang w:val="en-US" w:eastAsia="zh-CN"/>
        </w:rPr>
      </w:pPr>
      <w:r>
        <w:rPr>
          <w:rFonts w:hint="eastAsia" w:ascii="方正小标宋简体" w:hAnsi="Times New Roman" w:eastAsia="方正小标宋简体" w:cs="Times New Roman"/>
          <w:w w:val="90"/>
          <w:sz w:val="36"/>
          <w:szCs w:val="36"/>
          <w:highlight w:val="none"/>
          <w:lang w:val="en-US" w:eastAsia="zh-CN"/>
        </w:rPr>
        <w:t>榜单4</w:t>
      </w:r>
      <w:r>
        <w:rPr>
          <w:rFonts w:hint="eastAsia" w:ascii="方正小标宋简体" w:hAnsi="Times New Roman" w:eastAsia="方正小标宋简体" w:cs="Times New Roman"/>
          <w:w w:val="90"/>
          <w:sz w:val="36"/>
          <w:szCs w:val="36"/>
          <w:highlight w:val="none"/>
        </w:rPr>
        <w:t>：基于深度学习的单幅图像去雾网络设计</w:t>
      </w:r>
      <w:r>
        <w:rPr>
          <w:rFonts w:hint="eastAsia" w:ascii="方正小标宋简体" w:hAnsi="Times New Roman" w:eastAsia="方正小标宋简体" w:cs="Times New Roman"/>
          <w:w w:val="90"/>
          <w:sz w:val="36"/>
          <w:szCs w:val="36"/>
          <w:highlight w:val="none"/>
          <w:lang w:eastAsia="zh-CN"/>
        </w:rPr>
        <w:t>（</w:t>
      </w:r>
      <w:r>
        <w:rPr>
          <w:rFonts w:hint="eastAsia" w:ascii="方正小标宋简体" w:hAnsi="Times New Roman" w:eastAsia="方正小标宋简体" w:cs="Times New Roman"/>
          <w:w w:val="90"/>
          <w:sz w:val="36"/>
          <w:szCs w:val="36"/>
          <w:highlight w:val="none"/>
          <w:lang w:val="en-US" w:eastAsia="zh-CN"/>
        </w:rPr>
        <w:t>数字经济领域）</w:t>
      </w:r>
    </w:p>
    <w:p w14:paraId="67414BF2">
      <w:pPr>
        <w:keepNext w:val="0"/>
        <w:keepLines w:val="0"/>
        <w:pageBreakBefore w:val="0"/>
        <w:widowControl w:val="0"/>
        <w:numPr>
          <w:ilvl w:val="0"/>
          <w:numId w:val="0"/>
        </w:numPr>
        <w:kinsoku/>
        <w:wordWrap/>
        <w:overflowPunct/>
        <w:topLinePunct w:val="0"/>
        <w:autoSpaceDE w:val="0"/>
        <w:autoSpaceDN w:val="0"/>
        <w:bidi w:val="0"/>
        <w:snapToGrid/>
        <w:spacing w:line="560" w:lineRule="exact"/>
        <w:ind w:leftChars="0" w:firstLine="640" w:firstLineChars="200"/>
        <w:contextualSpacing/>
        <w:jc w:val="both"/>
        <w:rPr>
          <w:rFonts w:eastAsia="黑体"/>
          <w:sz w:val="32"/>
          <w:szCs w:val="32"/>
          <w:highlight w:val="none"/>
        </w:rPr>
      </w:pPr>
      <w:r>
        <w:rPr>
          <w:rFonts w:hint="eastAsia" w:eastAsia="黑体"/>
          <w:sz w:val="32"/>
          <w:szCs w:val="32"/>
          <w:highlight w:val="none"/>
          <w:lang w:val="en-US" w:eastAsia="zh-CN"/>
        </w:rPr>
        <w:t>一、</w:t>
      </w:r>
      <w:r>
        <w:rPr>
          <w:rFonts w:hint="eastAsia" w:eastAsia="黑体"/>
          <w:sz w:val="32"/>
          <w:szCs w:val="32"/>
          <w:highlight w:val="none"/>
        </w:rPr>
        <w:t>发榜单位及简介</w:t>
      </w:r>
    </w:p>
    <w:p w14:paraId="0ECE2EFC">
      <w:pPr>
        <w:keepNext w:val="0"/>
        <w:keepLines w:val="0"/>
        <w:pageBreakBefore w:val="0"/>
        <w:widowControl w:val="0"/>
        <w:kinsoku/>
        <w:wordWrap/>
        <w:overflowPunct/>
        <w:topLinePunct w:val="0"/>
        <w:autoSpaceDE w:val="0"/>
        <w:autoSpaceDN w:val="0"/>
        <w:bidi w:val="0"/>
        <w:snapToGrid/>
        <w:spacing w:line="560" w:lineRule="exact"/>
        <w:ind w:leftChars="0" w:firstLine="640" w:firstLineChars="200"/>
        <w:contextualSpacing/>
        <w:jc w:val="both"/>
        <w:rPr>
          <w:rFonts w:eastAsia="仿宋_GB2312"/>
          <w:color w:val="000000"/>
          <w:kern w:val="0"/>
          <w:sz w:val="32"/>
          <w:szCs w:val="32"/>
          <w:highlight w:val="none"/>
        </w:rPr>
      </w:pPr>
      <w:r>
        <w:rPr>
          <w:rFonts w:hint="eastAsia" w:ascii="楷体_GB2312" w:eastAsia="楷体_GB2312"/>
          <w:color w:val="000000"/>
          <w:kern w:val="0"/>
          <w:sz w:val="32"/>
          <w:szCs w:val="32"/>
          <w:highlight w:val="none"/>
        </w:rPr>
        <w:t>（一）发榜单位</w:t>
      </w:r>
      <w:r>
        <w:rPr>
          <w:rFonts w:hint="eastAsia" w:eastAsia="仿宋_GB2312"/>
          <w:color w:val="000000"/>
          <w:kern w:val="0"/>
          <w:sz w:val="32"/>
          <w:szCs w:val="32"/>
          <w:highlight w:val="none"/>
        </w:rPr>
        <w:t>：贵州智诚科技有限公司</w:t>
      </w:r>
    </w:p>
    <w:p w14:paraId="68B93C84">
      <w:pPr>
        <w:keepNext w:val="0"/>
        <w:keepLines w:val="0"/>
        <w:pageBreakBefore w:val="0"/>
        <w:widowControl w:val="0"/>
        <w:kinsoku/>
        <w:wordWrap/>
        <w:overflowPunct/>
        <w:topLinePunct w:val="0"/>
        <w:bidi w:val="0"/>
        <w:snapToGrid/>
        <w:spacing w:line="560" w:lineRule="exact"/>
        <w:ind w:leftChars="0" w:firstLine="640" w:firstLineChars="200"/>
        <w:jc w:val="both"/>
        <w:rPr>
          <w:rFonts w:hint="eastAsia" w:ascii="仿宋_GB2312" w:hAnsi="仿宋_GB2312" w:eastAsia="仿宋_GB2312" w:cs="仿宋_GB2312"/>
          <w:color w:val="000000" w:themeColor="text1"/>
          <w:kern w:val="2"/>
          <w:sz w:val="32"/>
          <w:szCs w:val="32"/>
          <w:highlight w:val="none"/>
          <w:lang w:val="en-US" w:eastAsia="zh-CN" w:bidi="ar-SA"/>
        </w:rPr>
      </w:pPr>
      <w:r>
        <w:rPr>
          <w:rFonts w:hint="eastAsia" w:ascii="楷体_GB2312" w:eastAsia="楷体_GB2312"/>
          <w:sz w:val="32"/>
          <w:szCs w:val="32"/>
          <w:highlight w:val="none"/>
        </w:rPr>
        <w:t>（二）简介</w:t>
      </w:r>
      <w:r>
        <w:rPr>
          <w:rFonts w:eastAsia="仿宋_GB2312"/>
          <w:sz w:val="32"/>
          <w:szCs w:val="32"/>
          <w:highlight w:val="none"/>
        </w:rPr>
        <w:t>：</w:t>
      </w:r>
      <w:r>
        <w:rPr>
          <w:rFonts w:hint="eastAsia" w:ascii="仿宋_GB2312" w:hAnsi="仿宋_GB2312" w:eastAsia="仿宋_GB2312" w:cs="仿宋_GB2312"/>
          <w:color w:val="000000" w:themeColor="text1"/>
          <w:kern w:val="2"/>
          <w:sz w:val="32"/>
          <w:szCs w:val="32"/>
          <w:highlight w:val="none"/>
          <w:lang w:val="en-US" w:eastAsia="zh-CN" w:bidi="ar-SA"/>
        </w:rPr>
        <w:t>贵州智诚科技有限公司成立于2013年，是贵州大数据产业谋划的首批企业。公司专注于交通+大数据的智慧交通领域，致力于成为专业的交通大数据服务提供商。公司总部设在贵阳，位处首个国家级大数据综合试验区。公司建立了贵阳—成都双研发中心，平均每年研发投入占比12%以上，目前在云南、四川、湖南和湖北等省份均设有分支机构。公司专注交通行业，通过大数据技术服务和赋能，打造面向政府、企业和民众的三端数据融合产品体系，构建政府开放数据、企业延伸创新应用、民众参与的创新机制，深化交通数据应用场景。</w:t>
      </w:r>
    </w:p>
    <w:p w14:paraId="6B66F882">
      <w:pPr>
        <w:keepNext w:val="0"/>
        <w:keepLines w:val="0"/>
        <w:pageBreakBefore w:val="0"/>
        <w:widowControl w:val="0"/>
        <w:kinsoku/>
        <w:wordWrap/>
        <w:overflowPunct/>
        <w:topLinePunct w:val="0"/>
        <w:bidi w:val="0"/>
        <w:snapToGrid/>
        <w:spacing w:line="560" w:lineRule="exact"/>
        <w:ind w:leftChars="0" w:firstLine="640" w:firstLineChars="200"/>
        <w:jc w:val="both"/>
        <w:rPr>
          <w:rFonts w:hint="eastAsia" w:ascii="仿宋_GB2312" w:hAnsi="仿宋_GB2312" w:eastAsia="仿宋_GB2312" w:cs="仿宋_GB2312"/>
          <w:color w:val="000000" w:themeColor="text1"/>
          <w:kern w:val="2"/>
          <w:sz w:val="32"/>
          <w:szCs w:val="32"/>
          <w:highlight w:val="none"/>
          <w:lang w:val="en-US" w:eastAsia="zh-CN" w:bidi="ar-SA"/>
        </w:rPr>
      </w:pPr>
      <w:r>
        <w:rPr>
          <w:rFonts w:hint="eastAsia" w:ascii="仿宋_GB2312" w:hAnsi="仿宋_GB2312" w:eastAsia="仿宋_GB2312" w:cs="仿宋_GB2312"/>
          <w:color w:val="000000" w:themeColor="text1"/>
          <w:kern w:val="2"/>
          <w:sz w:val="32"/>
          <w:szCs w:val="32"/>
          <w:highlight w:val="none"/>
          <w:lang w:val="en-US" w:eastAsia="zh-CN" w:bidi="ar-SA"/>
        </w:rPr>
        <w:t>经过多年发展，公司先后荣获了国家高新技术企业、贵州省“专精特新”中小企业、贵州大数据Top50企业、贵州省“百企引领”示范企业和贵州省企业技术中心等荣誉。目前已受理及授权发明专利49件，软件著作权80件，获得了CMMI5级、ITSS3级、DCMM3级等资质证书。</w:t>
      </w:r>
    </w:p>
    <w:p w14:paraId="076E87A4">
      <w:pPr>
        <w:keepNext w:val="0"/>
        <w:keepLines w:val="0"/>
        <w:pageBreakBefore w:val="0"/>
        <w:widowControl w:val="0"/>
        <w:kinsoku/>
        <w:wordWrap/>
        <w:overflowPunct/>
        <w:topLinePunct w:val="0"/>
        <w:bidi w:val="0"/>
        <w:snapToGrid/>
        <w:spacing w:line="560" w:lineRule="exact"/>
        <w:ind w:leftChars="0" w:firstLine="640" w:firstLineChars="200"/>
        <w:jc w:val="both"/>
        <w:rPr>
          <w:rFonts w:hint="eastAsia" w:ascii="仿宋_GB2312" w:hAnsi="仿宋_GB2312" w:eastAsia="仿宋_GB2312" w:cs="仿宋_GB2312"/>
          <w:color w:val="000000" w:themeColor="text1"/>
          <w:kern w:val="2"/>
          <w:sz w:val="32"/>
          <w:szCs w:val="32"/>
          <w:highlight w:val="none"/>
          <w:lang w:val="en-US" w:eastAsia="zh-CN" w:bidi="ar-SA"/>
        </w:rPr>
      </w:pPr>
      <w:r>
        <w:rPr>
          <w:rFonts w:hint="eastAsia" w:ascii="仿宋_GB2312" w:hAnsi="仿宋_GB2312" w:eastAsia="仿宋_GB2312" w:cs="仿宋_GB2312"/>
          <w:color w:val="000000" w:themeColor="text1"/>
          <w:kern w:val="2"/>
          <w:sz w:val="32"/>
          <w:szCs w:val="32"/>
          <w:highlight w:val="none"/>
          <w:lang w:val="en-US" w:eastAsia="zh-CN" w:bidi="ar-SA"/>
        </w:rPr>
        <w:t>通过大数据、AI等技术打造面向政府、企业和民众的三端数据融合产品体系，自主研发了“公安交管大数据研判平台”、“营运车辆大数据服务平台”、“智慧交通平台”、“大数据基础平台”等多款软件产品，推动大数据服务于交通产业的持续创新和升级服务。</w:t>
      </w:r>
    </w:p>
    <w:p w14:paraId="6149F3BE">
      <w:pPr>
        <w:keepNext w:val="0"/>
        <w:keepLines w:val="0"/>
        <w:pageBreakBefore w:val="0"/>
        <w:widowControl w:val="0"/>
        <w:kinsoku/>
        <w:wordWrap/>
        <w:overflowPunct/>
        <w:topLinePunct w:val="0"/>
        <w:bidi w:val="0"/>
        <w:snapToGrid/>
        <w:spacing w:line="560" w:lineRule="exact"/>
        <w:ind w:leftChars="0" w:firstLine="640" w:firstLineChars="200"/>
        <w:jc w:val="both"/>
        <w:rPr>
          <w:rFonts w:hint="eastAsia" w:ascii="仿宋_GB2312" w:hAnsi="仿宋_GB2312" w:eastAsia="仿宋_GB2312" w:cs="仿宋_GB2312"/>
          <w:color w:val="000000" w:themeColor="text1"/>
          <w:kern w:val="2"/>
          <w:sz w:val="32"/>
          <w:szCs w:val="32"/>
          <w:highlight w:val="none"/>
          <w:lang w:val="en-US" w:eastAsia="zh-CN" w:bidi="ar-SA"/>
        </w:rPr>
      </w:pPr>
      <w:r>
        <w:rPr>
          <w:rFonts w:hint="eastAsia" w:ascii="仿宋_GB2312" w:hAnsi="仿宋_GB2312" w:eastAsia="仿宋_GB2312" w:cs="仿宋_GB2312"/>
          <w:color w:val="000000" w:themeColor="text1"/>
          <w:kern w:val="2"/>
          <w:sz w:val="32"/>
          <w:szCs w:val="32"/>
          <w:highlight w:val="none"/>
          <w:lang w:val="en-US" w:eastAsia="zh-CN" w:bidi="ar-SA"/>
        </w:rPr>
        <w:t>智诚科技基于领先的产品优势和开拓精神，正逐步从贵州走向全国。我们将深耕交通行业，以“激活数据价值，引领交通创新”为使命，积极探索交通数据的商业模式，深入挖掘数据价值，不断为交通行业带来新的技术突破，推动交通大数据的产品和服务在全国范围内持续落地，致力于成为专业的交通大数据服务提供商。</w:t>
      </w:r>
    </w:p>
    <w:p w14:paraId="33AE88CA">
      <w:pPr>
        <w:keepNext w:val="0"/>
        <w:keepLines w:val="0"/>
        <w:pageBreakBefore w:val="0"/>
        <w:widowControl w:val="0"/>
        <w:kinsoku/>
        <w:wordWrap/>
        <w:overflowPunct/>
        <w:topLinePunct w:val="0"/>
        <w:autoSpaceDE w:val="0"/>
        <w:autoSpaceDN w:val="0"/>
        <w:bidi w:val="0"/>
        <w:snapToGrid/>
        <w:spacing w:line="560" w:lineRule="exact"/>
        <w:ind w:leftChars="0" w:firstLine="640" w:firstLineChars="200"/>
        <w:contextualSpacing/>
        <w:jc w:val="both"/>
        <w:rPr>
          <w:rFonts w:ascii="仿宋_GB2312" w:eastAsia="仿宋_GB2312" w:cs="方正仿宋_GB2312"/>
          <w:color w:val="000000"/>
          <w:kern w:val="0"/>
          <w:sz w:val="32"/>
          <w:szCs w:val="32"/>
          <w:highlight w:val="none"/>
        </w:rPr>
      </w:pPr>
      <w:r>
        <w:rPr>
          <w:rFonts w:hint="eastAsia" w:ascii="楷体_GB2312" w:eastAsia="楷体_GB2312"/>
          <w:color w:val="000000"/>
          <w:kern w:val="0"/>
          <w:sz w:val="32"/>
          <w:szCs w:val="32"/>
          <w:highlight w:val="none"/>
        </w:rPr>
        <w:t>（三）联系人及联系方式</w:t>
      </w:r>
      <w:r>
        <w:rPr>
          <w:rFonts w:hint="eastAsia" w:eastAsia="仿宋_GB2312"/>
          <w:color w:val="000000"/>
          <w:kern w:val="0"/>
          <w:sz w:val="32"/>
          <w:szCs w:val="32"/>
          <w:highlight w:val="none"/>
        </w:rPr>
        <w:t>：谢笑尘，18166784810</w:t>
      </w:r>
    </w:p>
    <w:p w14:paraId="0FD0B010">
      <w:pPr>
        <w:keepNext w:val="0"/>
        <w:keepLines w:val="0"/>
        <w:pageBreakBefore w:val="0"/>
        <w:widowControl w:val="0"/>
        <w:numPr>
          <w:ilvl w:val="0"/>
          <w:numId w:val="0"/>
        </w:numPr>
        <w:kinsoku/>
        <w:wordWrap/>
        <w:overflowPunct/>
        <w:topLinePunct w:val="0"/>
        <w:autoSpaceDE w:val="0"/>
        <w:autoSpaceDN w:val="0"/>
        <w:bidi w:val="0"/>
        <w:snapToGrid/>
        <w:spacing w:line="560" w:lineRule="exact"/>
        <w:ind w:leftChars="0" w:firstLine="640" w:firstLineChars="200"/>
        <w:contextualSpacing/>
        <w:jc w:val="both"/>
        <w:rPr>
          <w:rFonts w:eastAsia="黑体"/>
          <w:sz w:val="32"/>
          <w:szCs w:val="32"/>
          <w:highlight w:val="none"/>
          <w:lang w:val="zh-CN"/>
        </w:rPr>
      </w:pPr>
      <w:r>
        <w:rPr>
          <w:rFonts w:hint="eastAsia" w:eastAsia="黑体"/>
          <w:sz w:val="32"/>
          <w:szCs w:val="32"/>
          <w:highlight w:val="none"/>
          <w:lang w:val="en-US" w:eastAsia="zh-CN"/>
        </w:rPr>
        <w:t>二、</w:t>
      </w:r>
      <w:r>
        <w:rPr>
          <w:rFonts w:hint="eastAsia" w:eastAsia="黑体"/>
          <w:sz w:val="32"/>
          <w:szCs w:val="32"/>
          <w:highlight w:val="none"/>
          <w:lang w:val="zh-CN"/>
        </w:rPr>
        <w:t>榜单内容</w:t>
      </w:r>
    </w:p>
    <w:p w14:paraId="5BA0D241">
      <w:pPr>
        <w:pStyle w:val="14"/>
        <w:keepNext w:val="0"/>
        <w:keepLines w:val="0"/>
        <w:pageBreakBefore w:val="0"/>
        <w:widowControl w:val="0"/>
        <w:numPr>
          <w:ilvl w:val="0"/>
          <w:numId w:val="6"/>
        </w:numPr>
        <w:kinsoku/>
        <w:wordWrap/>
        <w:overflowPunct/>
        <w:topLinePunct w:val="0"/>
        <w:bidi w:val="0"/>
        <w:snapToGrid/>
        <w:spacing w:line="560" w:lineRule="exact"/>
        <w:ind w:leftChars="0" w:firstLine="640" w:firstLineChars="200"/>
        <w:jc w:val="both"/>
        <w:rPr>
          <w:rFonts w:ascii="楷体_GB2312" w:eastAsia="楷体_GB2312"/>
          <w:sz w:val="32"/>
          <w:szCs w:val="32"/>
          <w:highlight w:val="none"/>
          <w:lang w:val="en-US"/>
        </w:rPr>
      </w:pPr>
      <w:r>
        <w:rPr>
          <w:rFonts w:hint="eastAsia" w:ascii="楷体_GB2312" w:eastAsia="楷体_GB2312"/>
          <w:sz w:val="32"/>
          <w:szCs w:val="32"/>
          <w:highlight w:val="none"/>
          <w:lang w:val="en-US"/>
        </w:rPr>
        <w:t>攻关任务描述</w:t>
      </w:r>
    </w:p>
    <w:p w14:paraId="5650B71E">
      <w:pPr>
        <w:pStyle w:val="2"/>
        <w:keepNext w:val="0"/>
        <w:keepLines w:val="0"/>
        <w:pageBreakBefore w:val="0"/>
        <w:widowControl w:val="0"/>
        <w:kinsoku/>
        <w:wordWrap/>
        <w:overflowPunct/>
        <w:topLinePunct w:val="0"/>
        <w:bidi w:val="0"/>
        <w:snapToGrid/>
        <w:spacing w:line="560" w:lineRule="exact"/>
        <w:ind w:leftChars="0" w:firstLine="640" w:firstLineChars="200"/>
        <w:jc w:val="both"/>
        <w:rPr>
          <w:rFonts w:ascii="仿宋_GB2312" w:hAnsi="仿宋_GB2312" w:eastAsia="仿宋_GB2312" w:cs="仿宋_GB2312"/>
          <w:color w:val="000000" w:themeColor="text1"/>
          <w:sz w:val="32"/>
          <w:szCs w:val="32"/>
          <w:highlight w:val="none"/>
        </w:rPr>
      </w:pPr>
      <w:r>
        <w:rPr>
          <w:rFonts w:hint="eastAsia" w:ascii="楷体_GB2312" w:eastAsia="楷体_GB2312"/>
          <w:sz w:val="32"/>
          <w:szCs w:val="32"/>
          <w:highlight w:val="none"/>
        </w:rPr>
        <w:t>任务描述：</w:t>
      </w:r>
      <w:r>
        <w:rPr>
          <w:rFonts w:hint="eastAsia" w:ascii="仿宋_GB2312" w:hAnsi="仿宋_GB2312" w:eastAsia="仿宋_GB2312" w:cs="仿宋_GB2312"/>
          <w:color w:val="000000" w:themeColor="text1"/>
          <w:sz w:val="32"/>
          <w:szCs w:val="32"/>
          <w:highlight w:val="none"/>
        </w:rPr>
        <w:t>搭建一种新的多级边缘先验信息引导的单幅图像去雾网络，此网络将边缘先验信息与卷积神经网络框架相结合，在有效去雾的同时保留更多的图像边缘细节纹理。PSNR指标高于经典的去雾网络条件下，在计算开销（FLOPs）和网络参数（Param）方面也优于以上去雾方法，是一个可扩展的高效去雾网络。主要包含以下三个阶段任务。</w:t>
      </w:r>
    </w:p>
    <w:p w14:paraId="3F7FA585">
      <w:pPr>
        <w:pStyle w:val="2"/>
        <w:keepNext w:val="0"/>
        <w:keepLines w:val="0"/>
        <w:pageBreakBefore w:val="0"/>
        <w:widowControl w:val="0"/>
        <w:kinsoku/>
        <w:wordWrap/>
        <w:overflowPunct/>
        <w:topLinePunct w:val="0"/>
        <w:bidi w:val="0"/>
        <w:snapToGrid/>
        <w:spacing w:line="560" w:lineRule="exact"/>
        <w:ind w:leftChars="0" w:firstLine="640" w:firstLineChars="200"/>
        <w:jc w:val="both"/>
        <w:rPr>
          <w:rFonts w:ascii="仿宋_GB2312" w:hAnsi="仿宋_GB2312" w:eastAsia="仿宋_GB2312" w:cs="仿宋_GB2312"/>
          <w:color w:val="000000" w:themeColor="text1"/>
          <w:sz w:val="32"/>
          <w:szCs w:val="32"/>
          <w:highlight w:val="none"/>
        </w:rPr>
      </w:pPr>
      <w:r>
        <w:rPr>
          <w:rFonts w:hint="eastAsia" w:ascii="仿宋_GB2312" w:hAnsi="仿宋_GB2312" w:eastAsia="仿宋_GB2312" w:cs="仿宋_GB2312"/>
          <w:color w:val="000000" w:themeColor="text1"/>
          <w:sz w:val="32"/>
          <w:szCs w:val="32"/>
          <w:highlight w:val="none"/>
        </w:rPr>
        <w:t>1.第一阶段设计边缘特征提取模块（EFEM），对输入有雾图像进行有效的边缘特征提取，为第二阶段提供丰富的边缘先验信息，并重建出清晰边缘图像。</w:t>
      </w:r>
    </w:p>
    <w:p w14:paraId="46EB44EC">
      <w:pPr>
        <w:pStyle w:val="2"/>
        <w:keepNext w:val="0"/>
        <w:keepLines w:val="0"/>
        <w:pageBreakBefore w:val="0"/>
        <w:widowControl w:val="0"/>
        <w:kinsoku/>
        <w:wordWrap/>
        <w:overflowPunct/>
        <w:topLinePunct w:val="0"/>
        <w:bidi w:val="0"/>
        <w:snapToGrid/>
        <w:spacing w:line="560" w:lineRule="exact"/>
        <w:ind w:leftChars="0" w:firstLine="640" w:firstLineChars="200"/>
        <w:jc w:val="both"/>
        <w:rPr>
          <w:rFonts w:ascii="仿宋_GB2312" w:hAnsi="仿宋_GB2312" w:eastAsia="仿宋_GB2312" w:cs="仿宋_GB2312"/>
          <w:color w:val="000000" w:themeColor="text1"/>
          <w:sz w:val="32"/>
          <w:szCs w:val="32"/>
          <w:highlight w:val="none"/>
        </w:rPr>
      </w:pPr>
      <w:r>
        <w:rPr>
          <w:rFonts w:hint="eastAsia" w:ascii="仿宋_GB2312" w:hAnsi="仿宋_GB2312" w:eastAsia="仿宋_GB2312" w:cs="仿宋_GB2312"/>
          <w:color w:val="000000" w:themeColor="text1"/>
          <w:sz w:val="32"/>
          <w:szCs w:val="32"/>
          <w:highlight w:val="none"/>
        </w:rPr>
        <w:t>2.第二阶段设计一个边缘特征融合块（EFF Block），对第一阶段获取的边缘特征信息进行注意力添加，再将其与有雾图像的上下文特征进行融合。并同时设计多级边缘融合策略的边缘先验信息引导去雾模块（EPIGDM），使边缘信息能够得到有效保留。</w:t>
      </w:r>
    </w:p>
    <w:p w14:paraId="5B3A4A59">
      <w:pPr>
        <w:pStyle w:val="2"/>
        <w:keepNext w:val="0"/>
        <w:keepLines w:val="0"/>
        <w:pageBreakBefore w:val="0"/>
        <w:widowControl w:val="0"/>
        <w:kinsoku/>
        <w:wordWrap/>
        <w:overflowPunct/>
        <w:topLinePunct w:val="0"/>
        <w:bidi w:val="0"/>
        <w:snapToGrid/>
        <w:spacing w:line="560" w:lineRule="exact"/>
        <w:ind w:leftChars="0" w:firstLine="640" w:firstLineChars="200"/>
        <w:jc w:val="both"/>
        <w:rPr>
          <w:rFonts w:ascii="楷体_GB2312" w:eastAsia="楷体_GB2312"/>
          <w:b/>
          <w:bCs/>
          <w:sz w:val="32"/>
          <w:szCs w:val="32"/>
          <w:highlight w:val="none"/>
        </w:rPr>
      </w:pPr>
      <w:r>
        <w:rPr>
          <w:rFonts w:hint="eastAsia" w:ascii="仿宋_GB2312" w:hAnsi="仿宋_GB2312" w:eastAsia="仿宋_GB2312" w:cs="仿宋_GB2312"/>
          <w:color w:val="000000" w:themeColor="text1"/>
          <w:sz w:val="32"/>
          <w:szCs w:val="32"/>
          <w:highlight w:val="none"/>
        </w:rPr>
        <w:t>3.在去雾模块中设计一个有效的深度特征提取块（FE Block）作为去雾单元，其中多尺度深度可分离卷积（MDSC）可以捕捉到图像中不同层次的特征，在保持较高的特征提取能力的同时可以大幅减少计算量和参数量。通道注意力机制前馈网络（CAFN），对输入权重进行优化，使网络更加专注重要信息通道。</w:t>
      </w:r>
    </w:p>
    <w:p w14:paraId="479684DD">
      <w:pPr>
        <w:keepNext w:val="0"/>
        <w:keepLines w:val="0"/>
        <w:pageBreakBefore w:val="0"/>
        <w:widowControl w:val="0"/>
        <w:kinsoku/>
        <w:wordWrap/>
        <w:overflowPunct/>
        <w:topLinePunct w:val="0"/>
        <w:autoSpaceDE w:val="0"/>
        <w:autoSpaceDN w:val="0"/>
        <w:bidi w:val="0"/>
        <w:snapToGrid/>
        <w:spacing w:line="560" w:lineRule="exact"/>
        <w:ind w:leftChars="0" w:firstLine="640" w:firstLineChars="200"/>
        <w:contextualSpacing/>
        <w:jc w:val="both"/>
        <w:rPr>
          <w:rFonts w:eastAsia="仿宋_GB2312"/>
          <w:color w:val="000000"/>
          <w:kern w:val="0"/>
          <w:sz w:val="32"/>
          <w:szCs w:val="32"/>
          <w:highlight w:val="none"/>
        </w:rPr>
      </w:pPr>
      <w:r>
        <w:rPr>
          <w:rFonts w:hint="eastAsia" w:ascii="楷体_GB2312" w:eastAsia="楷体_GB2312"/>
          <w:color w:val="000000"/>
          <w:kern w:val="0"/>
          <w:sz w:val="32"/>
          <w:szCs w:val="32"/>
          <w:highlight w:val="none"/>
        </w:rPr>
        <w:t>（二）技术指标要求</w:t>
      </w:r>
      <w:r>
        <w:rPr>
          <w:rFonts w:eastAsia="仿宋_GB2312"/>
          <w:color w:val="000000"/>
          <w:kern w:val="0"/>
          <w:sz w:val="32"/>
          <w:szCs w:val="32"/>
          <w:highlight w:val="none"/>
        </w:rPr>
        <w:t xml:space="preserve"> </w:t>
      </w:r>
    </w:p>
    <w:p w14:paraId="74B546D5">
      <w:pPr>
        <w:pStyle w:val="2"/>
        <w:keepNext w:val="0"/>
        <w:keepLines w:val="0"/>
        <w:pageBreakBefore w:val="0"/>
        <w:widowControl w:val="0"/>
        <w:kinsoku/>
        <w:wordWrap/>
        <w:overflowPunct/>
        <w:topLinePunct w:val="0"/>
        <w:bidi w:val="0"/>
        <w:snapToGrid/>
        <w:spacing w:line="560" w:lineRule="exact"/>
        <w:ind w:leftChars="0" w:firstLine="640" w:firstLineChars="200"/>
        <w:jc w:val="both"/>
        <w:rPr>
          <w:rFonts w:ascii="仿宋_GB2312" w:hAnsi="仿宋_GB2312" w:eastAsia="仿宋_GB2312" w:cs="仿宋_GB2312"/>
          <w:color w:val="000000" w:themeColor="text1"/>
          <w:sz w:val="32"/>
          <w:szCs w:val="32"/>
          <w:highlight w:val="none"/>
        </w:rPr>
      </w:pPr>
      <w:r>
        <w:rPr>
          <w:rFonts w:hint="eastAsia" w:ascii="仿宋_GB2312" w:hAnsi="仿宋_GB2312" w:eastAsia="仿宋_GB2312" w:cs="仿宋_GB2312"/>
          <w:color w:val="000000" w:themeColor="text1"/>
          <w:sz w:val="32"/>
          <w:szCs w:val="32"/>
          <w:highlight w:val="none"/>
        </w:rPr>
        <w:t>1.去雾效果</w:t>
      </w:r>
    </w:p>
    <w:p w14:paraId="6007875C">
      <w:pPr>
        <w:pStyle w:val="2"/>
        <w:keepNext w:val="0"/>
        <w:keepLines w:val="0"/>
        <w:pageBreakBefore w:val="0"/>
        <w:widowControl w:val="0"/>
        <w:kinsoku/>
        <w:wordWrap/>
        <w:overflowPunct/>
        <w:topLinePunct w:val="0"/>
        <w:bidi w:val="0"/>
        <w:snapToGrid/>
        <w:spacing w:line="560" w:lineRule="exact"/>
        <w:ind w:leftChars="0" w:firstLine="640" w:firstLineChars="200"/>
        <w:jc w:val="both"/>
        <w:rPr>
          <w:rFonts w:ascii="仿宋_GB2312" w:hAnsi="仿宋_GB2312" w:eastAsia="仿宋_GB2312" w:cs="仿宋_GB2312"/>
          <w:color w:val="000000" w:themeColor="text1"/>
          <w:sz w:val="32"/>
          <w:szCs w:val="32"/>
          <w:highlight w:val="none"/>
        </w:rPr>
      </w:pPr>
      <w:r>
        <w:rPr>
          <w:rFonts w:hint="eastAsia" w:ascii="仿宋_GB2312" w:hAnsi="仿宋_GB2312" w:eastAsia="仿宋_GB2312" w:cs="仿宋_GB2312"/>
          <w:color w:val="000000" w:themeColor="text1"/>
          <w:sz w:val="32"/>
          <w:szCs w:val="32"/>
          <w:highlight w:val="none"/>
        </w:rPr>
        <w:t>PSNR（峰值信噪比）指标：去雾后的图像PSNR值</w:t>
      </w:r>
      <w:r>
        <w:rPr>
          <w:rFonts w:hint="eastAsia" w:ascii="仿宋_GB2312" w:hAnsi="仿宋_GB2312" w:eastAsia="仿宋_GB2312" w:cs="仿宋_GB2312"/>
          <w:color w:val="000000" w:themeColor="text1"/>
          <w:sz w:val="32"/>
          <w:szCs w:val="32"/>
          <w:highlight w:val="none"/>
          <w:lang w:val="en-US" w:eastAsia="zh-CN"/>
        </w:rPr>
        <w:t>不低于37</w:t>
      </w:r>
      <w:r>
        <w:rPr>
          <w:rFonts w:hint="eastAsia" w:ascii="仿宋_GB2312" w:hAnsi="仿宋_GB2312" w:eastAsia="仿宋_GB2312" w:cs="仿宋_GB2312"/>
          <w:color w:val="000000" w:themeColor="text1"/>
          <w:sz w:val="32"/>
          <w:szCs w:val="32"/>
          <w:highlight w:val="none"/>
        </w:rPr>
        <w:t>。</w:t>
      </w:r>
    </w:p>
    <w:p w14:paraId="557D6C6C">
      <w:pPr>
        <w:pStyle w:val="2"/>
        <w:keepNext w:val="0"/>
        <w:keepLines w:val="0"/>
        <w:pageBreakBefore w:val="0"/>
        <w:widowControl w:val="0"/>
        <w:kinsoku/>
        <w:wordWrap/>
        <w:overflowPunct/>
        <w:topLinePunct w:val="0"/>
        <w:bidi w:val="0"/>
        <w:snapToGrid/>
        <w:spacing w:line="560" w:lineRule="exact"/>
        <w:ind w:leftChars="0" w:firstLine="640" w:firstLineChars="200"/>
        <w:jc w:val="both"/>
        <w:rPr>
          <w:rFonts w:ascii="仿宋_GB2312" w:hAnsi="仿宋_GB2312" w:eastAsia="仿宋_GB2312" w:cs="仿宋_GB2312"/>
          <w:color w:val="000000" w:themeColor="text1"/>
          <w:sz w:val="32"/>
          <w:szCs w:val="32"/>
          <w:highlight w:val="none"/>
        </w:rPr>
      </w:pPr>
      <w:r>
        <w:rPr>
          <w:rFonts w:hint="eastAsia" w:ascii="仿宋_GB2312" w:hAnsi="仿宋_GB2312" w:eastAsia="仿宋_GB2312" w:cs="仿宋_GB2312"/>
          <w:color w:val="000000" w:themeColor="text1"/>
          <w:sz w:val="32"/>
          <w:szCs w:val="32"/>
          <w:highlight w:val="none"/>
        </w:rPr>
        <w:t>SSIM（结构相似性指数）：去雾后的图像与真实无雾图像的SSIM指数应达到0.95以上。</w:t>
      </w:r>
    </w:p>
    <w:p w14:paraId="3184D40B">
      <w:pPr>
        <w:pStyle w:val="2"/>
        <w:keepNext w:val="0"/>
        <w:keepLines w:val="0"/>
        <w:pageBreakBefore w:val="0"/>
        <w:widowControl w:val="0"/>
        <w:kinsoku/>
        <w:wordWrap/>
        <w:overflowPunct/>
        <w:topLinePunct w:val="0"/>
        <w:bidi w:val="0"/>
        <w:snapToGrid/>
        <w:spacing w:line="560" w:lineRule="exact"/>
        <w:ind w:leftChars="0" w:firstLine="640" w:firstLineChars="200"/>
        <w:jc w:val="both"/>
        <w:rPr>
          <w:rFonts w:ascii="仿宋_GB2312" w:hAnsi="仿宋_GB2312" w:eastAsia="仿宋_GB2312" w:cs="仿宋_GB2312"/>
          <w:color w:val="000000" w:themeColor="text1"/>
          <w:sz w:val="32"/>
          <w:szCs w:val="32"/>
          <w:highlight w:val="none"/>
        </w:rPr>
      </w:pPr>
      <w:r>
        <w:rPr>
          <w:rFonts w:hint="eastAsia" w:ascii="仿宋_GB2312" w:hAnsi="仿宋_GB2312" w:eastAsia="仿宋_GB2312" w:cs="仿宋_GB2312"/>
          <w:color w:val="000000" w:themeColor="text1"/>
          <w:sz w:val="32"/>
          <w:szCs w:val="32"/>
          <w:highlight w:val="none"/>
        </w:rPr>
        <w:t>视觉质量：去雾后的图像应无明显的人工痕迹，颜色自然，细节清晰，边缘过渡平滑。</w:t>
      </w:r>
    </w:p>
    <w:p w14:paraId="03532487">
      <w:pPr>
        <w:pStyle w:val="2"/>
        <w:keepNext w:val="0"/>
        <w:keepLines w:val="0"/>
        <w:pageBreakBefore w:val="0"/>
        <w:widowControl w:val="0"/>
        <w:kinsoku/>
        <w:wordWrap/>
        <w:overflowPunct/>
        <w:topLinePunct w:val="0"/>
        <w:bidi w:val="0"/>
        <w:snapToGrid/>
        <w:spacing w:line="560" w:lineRule="exact"/>
        <w:ind w:leftChars="0" w:firstLine="640" w:firstLineChars="200"/>
        <w:jc w:val="both"/>
        <w:rPr>
          <w:rFonts w:ascii="仿宋_GB2312" w:hAnsi="仿宋_GB2312" w:eastAsia="仿宋_GB2312" w:cs="仿宋_GB2312"/>
          <w:color w:val="000000" w:themeColor="text1"/>
          <w:sz w:val="32"/>
          <w:szCs w:val="32"/>
          <w:highlight w:val="none"/>
        </w:rPr>
      </w:pPr>
      <w:r>
        <w:rPr>
          <w:rFonts w:hint="eastAsia" w:ascii="仿宋_GB2312" w:hAnsi="仿宋_GB2312" w:eastAsia="仿宋_GB2312" w:cs="仿宋_GB2312"/>
          <w:color w:val="000000" w:themeColor="text1"/>
          <w:sz w:val="32"/>
          <w:szCs w:val="32"/>
          <w:highlight w:val="none"/>
        </w:rPr>
        <w:t>2.边缘保留与细节重建</w:t>
      </w:r>
    </w:p>
    <w:p w14:paraId="299E15A3">
      <w:pPr>
        <w:pStyle w:val="2"/>
        <w:keepNext w:val="0"/>
        <w:keepLines w:val="0"/>
        <w:pageBreakBefore w:val="0"/>
        <w:widowControl w:val="0"/>
        <w:kinsoku/>
        <w:wordWrap/>
        <w:overflowPunct/>
        <w:topLinePunct w:val="0"/>
        <w:bidi w:val="0"/>
        <w:snapToGrid/>
        <w:spacing w:line="560" w:lineRule="exact"/>
        <w:ind w:leftChars="0" w:firstLine="640" w:firstLineChars="200"/>
        <w:jc w:val="both"/>
        <w:rPr>
          <w:rFonts w:ascii="仿宋_GB2312" w:hAnsi="仿宋_GB2312" w:eastAsia="仿宋_GB2312" w:cs="仿宋_GB2312"/>
          <w:color w:val="000000" w:themeColor="text1"/>
          <w:sz w:val="32"/>
          <w:szCs w:val="32"/>
          <w:highlight w:val="none"/>
        </w:rPr>
      </w:pPr>
      <w:r>
        <w:rPr>
          <w:rFonts w:hint="eastAsia" w:ascii="仿宋_GB2312" w:hAnsi="仿宋_GB2312" w:eastAsia="仿宋_GB2312" w:cs="仿宋_GB2312"/>
          <w:color w:val="000000" w:themeColor="text1"/>
          <w:sz w:val="32"/>
          <w:szCs w:val="32"/>
          <w:highlight w:val="none"/>
        </w:rPr>
        <w:t>边缘清晰度：去雾后的图像边缘清晰度保留率不低于90%，无明显模糊。</w:t>
      </w:r>
    </w:p>
    <w:p w14:paraId="0CA93970">
      <w:pPr>
        <w:pStyle w:val="2"/>
        <w:keepNext w:val="0"/>
        <w:keepLines w:val="0"/>
        <w:pageBreakBefore w:val="0"/>
        <w:widowControl w:val="0"/>
        <w:kinsoku/>
        <w:wordWrap/>
        <w:overflowPunct/>
        <w:topLinePunct w:val="0"/>
        <w:bidi w:val="0"/>
        <w:snapToGrid/>
        <w:spacing w:line="560" w:lineRule="exact"/>
        <w:ind w:leftChars="0" w:firstLine="640" w:firstLineChars="200"/>
        <w:jc w:val="both"/>
        <w:rPr>
          <w:rFonts w:ascii="仿宋_GB2312" w:hAnsi="仿宋_GB2312" w:eastAsia="仿宋_GB2312" w:cs="仿宋_GB2312"/>
          <w:color w:val="000000" w:themeColor="text1"/>
          <w:sz w:val="32"/>
          <w:szCs w:val="32"/>
          <w:highlight w:val="none"/>
        </w:rPr>
      </w:pPr>
      <w:r>
        <w:rPr>
          <w:rFonts w:hint="eastAsia" w:ascii="仿宋_GB2312" w:hAnsi="仿宋_GB2312" w:eastAsia="仿宋_GB2312" w:cs="仿宋_GB2312"/>
          <w:color w:val="000000" w:themeColor="text1"/>
          <w:sz w:val="32"/>
          <w:szCs w:val="32"/>
          <w:highlight w:val="none"/>
        </w:rPr>
        <w:t>细节纹理：去雾后的图像应保留原始图像98% 以上的细节纹理，无明显丢失。</w:t>
      </w:r>
    </w:p>
    <w:p w14:paraId="6A40F914">
      <w:pPr>
        <w:pStyle w:val="2"/>
        <w:keepNext w:val="0"/>
        <w:keepLines w:val="0"/>
        <w:pageBreakBefore w:val="0"/>
        <w:widowControl w:val="0"/>
        <w:kinsoku/>
        <w:wordWrap/>
        <w:overflowPunct/>
        <w:topLinePunct w:val="0"/>
        <w:bidi w:val="0"/>
        <w:snapToGrid/>
        <w:spacing w:line="560" w:lineRule="exact"/>
        <w:ind w:leftChars="0" w:firstLine="640" w:firstLineChars="200"/>
        <w:jc w:val="both"/>
        <w:rPr>
          <w:rFonts w:ascii="仿宋_GB2312" w:hAnsi="仿宋_GB2312" w:eastAsia="仿宋_GB2312" w:cs="仿宋_GB2312"/>
          <w:color w:val="000000" w:themeColor="text1"/>
          <w:sz w:val="32"/>
          <w:szCs w:val="32"/>
          <w:highlight w:val="none"/>
        </w:rPr>
      </w:pPr>
      <w:r>
        <w:rPr>
          <w:rFonts w:hint="eastAsia" w:ascii="仿宋_GB2312" w:hAnsi="仿宋_GB2312" w:eastAsia="仿宋_GB2312" w:cs="仿宋_GB2312"/>
          <w:color w:val="000000" w:themeColor="text1"/>
          <w:sz w:val="32"/>
          <w:szCs w:val="32"/>
          <w:highlight w:val="none"/>
        </w:rPr>
        <w:t>3.计算效率与模型复杂度</w:t>
      </w:r>
    </w:p>
    <w:p w14:paraId="6196F840">
      <w:pPr>
        <w:pStyle w:val="2"/>
        <w:keepNext w:val="0"/>
        <w:keepLines w:val="0"/>
        <w:pageBreakBefore w:val="0"/>
        <w:widowControl w:val="0"/>
        <w:kinsoku/>
        <w:wordWrap/>
        <w:overflowPunct/>
        <w:topLinePunct w:val="0"/>
        <w:bidi w:val="0"/>
        <w:snapToGrid/>
        <w:spacing w:line="560" w:lineRule="exact"/>
        <w:ind w:leftChars="0" w:firstLine="640" w:firstLineChars="200"/>
        <w:jc w:val="both"/>
        <w:rPr>
          <w:rFonts w:ascii="仿宋_GB2312" w:hAnsi="仿宋_GB2312" w:eastAsia="仿宋_GB2312" w:cs="仿宋_GB2312"/>
          <w:color w:val="000000" w:themeColor="text1"/>
          <w:sz w:val="32"/>
          <w:szCs w:val="32"/>
          <w:highlight w:val="none"/>
        </w:rPr>
      </w:pPr>
      <w:r>
        <w:rPr>
          <w:rFonts w:hint="eastAsia" w:ascii="仿宋_GB2312" w:hAnsi="仿宋_GB2312" w:eastAsia="仿宋_GB2312" w:cs="仿宋_GB2312"/>
          <w:color w:val="000000" w:themeColor="text1"/>
          <w:sz w:val="32"/>
          <w:szCs w:val="32"/>
          <w:highlight w:val="none"/>
          <w:lang w:val="en-US" w:eastAsia="zh-CN"/>
        </w:rPr>
        <w:t>根据</w:t>
      </w:r>
      <w:r>
        <w:rPr>
          <w:rFonts w:hint="eastAsia" w:ascii="仿宋_GB2312" w:hAnsi="仿宋_GB2312" w:eastAsia="仿宋_GB2312" w:cs="仿宋_GB2312"/>
          <w:color w:val="000000" w:themeColor="text1"/>
          <w:sz w:val="32"/>
          <w:szCs w:val="32"/>
          <w:highlight w:val="none"/>
        </w:rPr>
        <w:t>PSNR（峰值信噪比）</w:t>
      </w:r>
      <w:r>
        <w:rPr>
          <w:rFonts w:hint="eastAsia" w:ascii="仿宋_GB2312" w:hAnsi="仿宋_GB2312" w:eastAsia="仿宋_GB2312" w:cs="仿宋_GB2312"/>
          <w:color w:val="000000" w:themeColor="text1"/>
          <w:sz w:val="32"/>
          <w:szCs w:val="32"/>
          <w:highlight w:val="none"/>
          <w:lang w:val="en-US" w:eastAsia="zh-CN"/>
        </w:rPr>
        <w:t>和</w:t>
      </w:r>
      <w:r>
        <w:rPr>
          <w:rFonts w:hint="eastAsia" w:ascii="仿宋_GB2312" w:hAnsi="仿宋_GB2312" w:eastAsia="仿宋_GB2312" w:cs="仿宋_GB2312"/>
          <w:color w:val="000000" w:themeColor="text1"/>
          <w:sz w:val="32"/>
          <w:szCs w:val="32"/>
          <w:highlight w:val="none"/>
        </w:rPr>
        <w:t>SSIM（结构相似性指数）</w:t>
      </w:r>
      <w:r>
        <w:rPr>
          <w:rFonts w:hint="eastAsia" w:ascii="仿宋_GB2312" w:hAnsi="仿宋_GB2312" w:eastAsia="仿宋_GB2312" w:cs="仿宋_GB2312"/>
          <w:color w:val="000000" w:themeColor="text1"/>
          <w:sz w:val="32"/>
          <w:szCs w:val="32"/>
          <w:highlight w:val="none"/>
          <w:lang w:eastAsia="zh-CN"/>
        </w:rPr>
        <w:t>，</w:t>
      </w:r>
      <w:r>
        <w:rPr>
          <w:rFonts w:hint="eastAsia" w:ascii="仿宋_GB2312" w:hAnsi="仿宋_GB2312" w:eastAsia="仿宋_GB2312" w:cs="仿宋_GB2312"/>
          <w:color w:val="000000" w:themeColor="text1"/>
          <w:sz w:val="32"/>
          <w:szCs w:val="32"/>
          <w:highlight w:val="none"/>
        </w:rPr>
        <w:t>去雾网络的FLOPs</w:t>
      </w:r>
      <w:r>
        <w:rPr>
          <w:rFonts w:hint="eastAsia" w:ascii="仿宋_GB2312" w:hAnsi="仿宋_GB2312" w:eastAsia="仿宋_GB2312" w:cs="仿宋_GB2312"/>
          <w:color w:val="000000" w:themeColor="text1"/>
          <w:sz w:val="32"/>
          <w:szCs w:val="32"/>
          <w:highlight w:val="none"/>
          <w:lang w:eastAsia="zh-CN"/>
        </w:rPr>
        <w:t>（</w:t>
      </w:r>
      <w:r>
        <w:rPr>
          <w:rFonts w:hint="eastAsia" w:ascii="仿宋_GB2312" w:hAnsi="仿宋_GB2312" w:eastAsia="仿宋_GB2312" w:cs="仿宋_GB2312"/>
          <w:color w:val="000000" w:themeColor="text1"/>
          <w:sz w:val="32"/>
          <w:szCs w:val="32"/>
          <w:highlight w:val="none"/>
        </w:rPr>
        <w:t>计算开销</w:t>
      </w:r>
      <w:r>
        <w:rPr>
          <w:rFonts w:hint="eastAsia" w:ascii="仿宋_GB2312" w:hAnsi="仿宋_GB2312" w:eastAsia="仿宋_GB2312" w:cs="仿宋_GB2312"/>
          <w:color w:val="000000" w:themeColor="text1"/>
          <w:sz w:val="32"/>
          <w:szCs w:val="32"/>
          <w:highlight w:val="none"/>
          <w:lang w:eastAsia="zh-CN"/>
        </w:rPr>
        <w:t>）</w:t>
      </w:r>
      <w:r>
        <w:rPr>
          <w:rFonts w:hint="eastAsia" w:ascii="仿宋_GB2312" w:hAnsi="仿宋_GB2312" w:eastAsia="仿宋_GB2312" w:cs="仿宋_GB2312"/>
          <w:color w:val="000000" w:themeColor="text1"/>
          <w:sz w:val="32"/>
          <w:szCs w:val="32"/>
          <w:highlight w:val="none"/>
        </w:rPr>
        <w:t>应</w:t>
      </w:r>
      <w:r>
        <w:rPr>
          <w:rFonts w:hint="eastAsia" w:ascii="仿宋_GB2312" w:hAnsi="仿宋_GB2312" w:eastAsia="仿宋_GB2312" w:cs="仿宋_GB2312"/>
          <w:color w:val="000000" w:themeColor="text1"/>
          <w:sz w:val="32"/>
          <w:szCs w:val="32"/>
          <w:highlight w:val="none"/>
          <w:lang w:val="en-US" w:eastAsia="zh-CN"/>
        </w:rPr>
        <w:t>小于25，且</w:t>
      </w:r>
      <w:r>
        <w:rPr>
          <w:rFonts w:hint="eastAsia" w:ascii="仿宋_GB2312" w:hAnsi="仿宋_GB2312" w:eastAsia="仿宋_GB2312" w:cs="仿宋_GB2312"/>
          <w:color w:val="000000" w:themeColor="text1"/>
          <w:sz w:val="32"/>
          <w:szCs w:val="32"/>
          <w:highlight w:val="none"/>
        </w:rPr>
        <w:t>去雾Params</w:t>
      </w:r>
      <w:r>
        <w:rPr>
          <w:rFonts w:hint="eastAsia" w:ascii="仿宋_GB2312" w:hAnsi="仿宋_GB2312" w:eastAsia="仿宋_GB2312" w:cs="仿宋_GB2312"/>
          <w:color w:val="000000" w:themeColor="text1"/>
          <w:sz w:val="32"/>
          <w:szCs w:val="32"/>
          <w:highlight w:val="none"/>
          <w:lang w:eastAsia="zh-CN"/>
        </w:rPr>
        <w:t>（</w:t>
      </w:r>
      <w:r>
        <w:rPr>
          <w:rFonts w:hint="eastAsia" w:ascii="仿宋_GB2312" w:hAnsi="仿宋_GB2312" w:eastAsia="仿宋_GB2312" w:cs="仿宋_GB2312"/>
          <w:color w:val="000000" w:themeColor="text1"/>
          <w:sz w:val="32"/>
          <w:szCs w:val="32"/>
          <w:highlight w:val="none"/>
        </w:rPr>
        <w:t>网络参数</w:t>
      </w:r>
      <w:r>
        <w:rPr>
          <w:rFonts w:hint="eastAsia" w:ascii="仿宋_GB2312" w:hAnsi="仿宋_GB2312" w:eastAsia="仿宋_GB2312" w:cs="仿宋_GB2312"/>
          <w:color w:val="000000" w:themeColor="text1"/>
          <w:sz w:val="32"/>
          <w:szCs w:val="32"/>
          <w:highlight w:val="none"/>
          <w:lang w:eastAsia="zh-CN"/>
        </w:rPr>
        <w:t>）</w:t>
      </w:r>
      <w:r>
        <w:rPr>
          <w:rFonts w:hint="eastAsia" w:ascii="仿宋_GB2312" w:hAnsi="仿宋_GB2312" w:eastAsia="仿宋_GB2312" w:cs="仿宋_GB2312"/>
          <w:color w:val="000000" w:themeColor="text1"/>
          <w:sz w:val="32"/>
          <w:szCs w:val="32"/>
          <w:highlight w:val="none"/>
        </w:rPr>
        <w:t>应</w:t>
      </w:r>
      <w:r>
        <w:rPr>
          <w:rFonts w:hint="eastAsia" w:ascii="仿宋_GB2312" w:hAnsi="仿宋_GB2312" w:eastAsia="仿宋_GB2312" w:cs="仿宋_GB2312"/>
          <w:color w:val="000000" w:themeColor="text1"/>
          <w:sz w:val="32"/>
          <w:szCs w:val="32"/>
          <w:highlight w:val="none"/>
          <w:lang w:val="en-US" w:eastAsia="zh-CN"/>
        </w:rPr>
        <w:t>不高于2.1</w:t>
      </w:r>
      <w:r>
        <w:rPr>
          <w:rFonts w:hint="eastAsia" w:ascii="仿宋_GB2312" w:hAnsi="仿宋_GB2312" w:eastAsia="仿宋_GB2312" w:cs="仿宋_GB2312"/>
          <w:color w:val="000000" w:themeColor="text1"/>
          <w:sz w:val="32"/>
          <w:szCs w:val="32"/>
          <w:highlight w:val="none"/>
        </w:rPr>
        <w:t>。</w:t>
      </w:r>
    </w:p>
    <w:p w14:paraId="4CEF4F33">
      <w:pPr>
        <w:pStyle w:val="2"/>
        <w:keepNext w:val="0"/>
        <w:keepLines w:val="0"/>
        <w:pageBreakBefore w:val="0"/>
        <w:widowControl w:val="0"/>
        <w:kinsoku/>
        <w:wordWrap/>
        <w:overflowPunct/>
        <w:topLinePunct w:val="0"/>
        <w:bidi w:val="0"/>
        <w:snapToGrid/>
        <w:spacing w:line="560" w:lineRule="exact"/>
        <w:ind w:leftChars="0" w:firstLine="640" w:firstLineChars="200"/>
        <w:jc w:val="both"/>
        <w:rPr>
          <w:rFonts w:ascii="仿宋_GB2312" w:hAnsi="仿宋_GB2312" w:eastAsia="仿宋_GB2312" w:cs="仿宋_GB2312"/>
          <w:color w:val="000000" w:themeColor="text1"/>
          <w:sz w:val="32"/>
          <w:szCs w:val="32"/>
          <w:highlight w:val="none"/>
        </w:rPr>
      </w:pPr>
      <w:r>
        <w:rPr>
          <w:rFonts w:hint="eastAsia" w:ascii="仿宋_GB2312" w:hAnsi="仿宋_GB2312" w:eastAsia="仿宋_GB2312" w:cs="仿宋_GB2312"/>
          <w:color w:val="000000" w:themeColor="text1"/>
          <w:sz w:val="32"/>
          <w:szCs w:val="32"/>
          <w:highlight w:val="none"/>
        </w:rPr>
        <w:t>运行时间：在标准硬件配置下，</w:t>
      </w:r>
      <w:r>
        <w:rPr>
          <w:rFonts w:hint="eastAsia" w:ascii="仿宋_GB2312" w:hAnsi="仿宋_GB2312" w:eastAsia="仿宋_GB2312" w:cs="仿宋_GB2312"/>
          <w:color w:val="000000" w:themeColor="text1"/>
          <w:sz w:val="32"/>
          <w:szCs w:val="32"/>
          <w:highlight w:val="none"/>
          <w:lang w:val="en-US" w:eastAsia="zh-CN"/>
        </w:rPr>
        <w:t>平台</w:t>
      </w:r>
      <w:r>
        <w:rPr>
          <w:rFonts w:hint="eastAsia" w:ascii="仿宋_GB2312" w:hAnsi="仿宋_GB2312" w:eastAsia="仿宋_GB2312" w:cs="仿宋_GB2312"/>
          <w:color w:val="000000" w:themeColor="text1"/>
          <w:sz w:val="32"/>
          <w:szCs w:val="32"/>
          <w:highlight w:val="none"/>
        </w:rPr>
        <w:t>处理一幅图像的时间不应超过0.</w:t>
      </w:r>
      <w:r>
        <w:rPr>
          <w:rFonts w:hint="eastAsia" w:ascii="仿宋_GB2312" w:hAnsi="仿宋_GB2312" w:eastAsia="仿宋_GB2312" w:cs="仿宋_GB2312"/>
          <w:color w:val="000000" w:themeColor="text1"/>
          <w:sz w:val="32"/>
          <w:szCs w:val="32"/>
          <w:highlight w:val="none"/>
          <w:lang w:val="en-US" w:eastAsia="zh-CN"/>
        </w:rPr>
        <w:t>3</w:t>
      </w:r>
      <w:r>
        <w:rPr>
          <w:rFonts w:hint="eastAsia" w:ascii="仿宋_GB2312" w:hAnsi="仿宋_GB2312" w:eastAsia="仿宋_GB2312" w:cs="仿宋_GB2312"/>
          <w:color w:val="000000" w:themeColor="text1"/>
          <w:sz w:val="32"/>
          <w:szCs w:val="32"/>
          <w:highlight w:val="none"/>
        </w:rPr>
        <w:t>秒。</w:t>
      </w:r>
    </w:p>
    <w:p w14:paraId="1EDCEB3E">
      <w:pPr>
        <w:pStyle w:val="2"/>
        <w:keepNext w:val="0"/>
        <w:keepLines w:val="0"/>
        <w:pageBreakBefore w:val="0"/>
        <w:widowControl w:val="0"/>
        <w:kinsoku/>
        <w:wordWrap/>
        <w:overflowPunct/>
        <w:topLinePunct w:val="0"/>
        <w:bidi w:val="0"/>
        <w:snapToGrid/>
        <w:spacing w:line="560" w:lineRule="exact"/>
        <w:ind w:leftChars="0" w:firstLine="640" w:firstLineChars="200"/>
        <w:jc w:val="both"/>
        <w:rPr>
          <w:rFonts w:ascii="仿宋_GB2312" w:hAnsi="仿宋_GB2312" w:eastAsia="仿宋_GB2312" w:cs="仿宋_GB2312"/>
          <w:color w:val="000000" w:themeColor="text1"/>
          <w:sz w:val="32"/>
          <w:szCs w:val="32"/>
          <w:highlight w:val="none"/>
        </w:rPr>
      </w:pPr>
      <w:r>
        <w:rPr>
          <w:rFonts w:hint="eastAsia" w:ascii="仿宋_GB2312" w:hAnsi="仿宋_GB2312" w:eastAsia="仿宋_GB2312" w:cs="仿宋_GB2312"/>
          <w:color w:val="000000" w:themeColor="text1"/>
          <w:sz w:val="32"/>
          <w:szCs w:val="32"/>
          <w:highlight w:val="none"/>
        </w:rPr>
        <w:t>4.模型泛化能力</w:t>
      </w:r>
    </w:p>
    <w:p w14:paraId="2A96A6B1">
      <w:pPr>
        <w:pStyle w:val="2"/>
        <w:keepNext w:val="0"/>
        <w:keepLines w:val="0"/>
        <w:pageBreakBefore w:val="0"/>
        <w:widowControl w:val="0"/>
        <w:kinsoku/>
        <w:wordWrap/>
        <w:overflowPunct/>
        <w:topLinePunct w:val="0"/>
        <w:bidi w:val="0"/>
        <w:snapToGrid/>
        <w:spacing w:line="560" w:lineRule="exact"/>
        <w:ind w:leftChars="0" w:firstLine="640" w:firstLineChars="200"/>
        <w:jc w:val="both"/>
        <w:rPr>
          <w:rFonts w:ascii="仿宋_GB2312" w:hAnsi="仿宋_GB2312" w:eastAsia="仿宋_GB2312" w:cs="仿宋_GB2312"/>
          <w:color w:val="000000" w:themeColor="text1"/>
          <w:sz w:val="32"/>
          <w:szCs w:val="32"/>
          <w:highlight w:val="none"/>
        </w:rPr>
      </w:pPr>
      <w:r>
        <w:rPr>
          <w:rFonts w:hint="eastAsia" w:ascii="仿宋_GB2312" w:hAnsi="仿宋_GB2312" w:eastAsia="仿宋_GB2312" w:cs="仿宋_GB2312"/>
          <w:color w:val="000000" w:themeColor="text1"/>
          <w:sz w:val="32"/>
          <w:szCs w:val="32"/>
          <w:highlight w:val="none"/>
        </w:rPr>
        <w:t>网络泛化：去雾网络应具有良好的泛化能力，能够适应多种不同场景和不同浓度的雾霾条件，包括但不限于城市、乡村、山区等环境。</w:t>
      </w:r>
    </w:p>
    <w:p w14:paraId="319B3F2C">
      <w:pPr>
        <w:pStyle w:val="2"/>
        <w:keepNext w:val="0"/>
        <w:keepLines w:val="0"/>
        <w:pageBreakBefore w:val="0"/>
        <w:widowControl w:val="0"/>
        <w:kinsoku/>
        <w:wordWrap/>
        <w:overflowPunct/>
        <w:topLinePunct w:val="0"/>
        <w:bidi w:val="0"/>
        <w:snapToGrid/>
        <w:spacing w:line="560" w:lineRule="exact"/>
        <w:ind w:leftChars="0" w:firstLine="640" w:firstLineChars="200"/>
        <w:jc w:val="both"/>
        <w:rPr>
          <w:rFonts w:ascii="仿宋_GB2312" w:hAnsi="仿宋_GB2312" w:eastAsia="仿宋_GB2312" w:cs="仿宋_GB2312"/>
          <w:color w:val="000000" w:themeColor="text1"/>
          <w:sz w:val="32"/>
          <w:szCs w:val="32"/>
          <w:highlight w:val="none"/>
        </w:rPr>
      </w:pPr>
      <w:r>
        <w:rPr>
          <w:rFonts w:hint="eastAsia" w:ascii="仿宋_GB2312" w:hAnsi="仿宋_GB2312" w:eastAsia="仿宋_GB2312" w:cs="仿宋_GB2312"/>
          <w:color w:val="000000" w:themeColor="text1"/>
          <w:sz w:val="32"/>
          <w:szCs w:val="32"/>
          <w:highlight w:val="none"/>
        </w:rPr>
        <w:t>天气适应性：网络应能够在雨天、雪天、雾天等至少</w:t>
      </w:r>
      <w:r>
        <w:rPr>
          <w:rFonts w:hint="eastAsia" w:ascii="仿宋_GB2312" w:hAnsi="仿宋_GB2312" w:eastAsia="仿宋_GB2312" w:cs="仿宋_GB2312"/>
          <w:color w:val="000000" w:themeColor="text1"/>
          <w:sz w:val="32"/>
          <w:szCs w:val="32"/>
          <w:highlight w:val="none"/>
          <w:lang w:val="en-US" w:eastAsia="zh-CN"/>
        </w:rPr>
        <w:t>3</w:t>
      </w:r>
      <w:r>
        <w:rPr>
          <w:rFonts w:hint="eastAsia" w:ascii="仿宋_GB2312" w:hAnsi="仿宋_GB2312" w:eastAsia="仿宋_GB2312" w:cs="仿宋_GB2312"/>
          <w:color w:val="000000" w:themeColor="text1"/>
          <w:sz w:val="32"/>
          <w:szCs w:val="32"/>
          <w:highlight w:val="none"/>
        </w:rPr>
        <w:t>种不同天气条件下保持良好的去雾效果。</w:t>
      </w:r>
    </w:p>
    <w:p w14:paraId="172A59F8">
      <w:pPr>
        <w:pStyle w:val="2"/>
        <w:keepNext w:val="0"/>
        <w:keepLines w:val="0"/>
        <w:pageBreakBefore w:val="0"/>
        <w:widowControl w:val="0"/>
        <w:kinsoku/>
        <w:wordWrap/>
        <w:overflowPunct/>
        <w:topLinePunct w:val="0"/>
        <w:bidi w:val="0"/>
        <w:snapToGrid/>
        <w:spacing w:line="560" w:lineRule="exact"/>
        <w:ind w:leftChars="0" w:firstLine="640" w:firstLineChars="200"/>
        <w:jc w:val="both"/>
        <w:rPr>
          <w:rFonts w:ascii="仿宋_GB2312" w:hAnsi="仿宋_GB2312" w:eastAsia="仿宋_GB2312" w:cs="仿宋_GB2312"/>
          <w:color w:val="000000" w:themeColor="text1"/>
          <w:sz w:val="32"/>
          <w:szCs w:val="32"/>
          <w:highlight w:val="none"/>
        </w:rPr>
      </w:pPr>
      <w:r>
        <w:rPr>
          <w:rFonts w:hint="eastAsia" w:ascii="仿宋_GB2312" w:hAnsi="仿宋_GB2312" w:eastAsia="仿宋_GB2312" w:cs="仿宋_GB2312"/>
          <w:color w:val="000000" w:themeColor="text1"/>
          <w:sz w:val="32"/>
          <w:szCs w:val="32"/>
          <w:highlight w:val="none"/>
        </w:rPr>
        <w:t>5.算法鲁棒性</w:t>
      </w:r>
    </w:p>
    <w:p w14:paraId="38837115">
      <w:pPr>
        <w:pStyle w:val="2"/>
        <w:keepNext w:val="0"/>
        <w:keepLines w:val="0"/>
        <w:pageBreakBefore w:val="0"/>
        <w:widowControl w:val="0"/>
        <w:kinsoku/>
        <w:wordWrap/>
        <w:overflowPunct/>
        <w:topLinePunct w:val="0"/>
        <w:bidi w:val="0"/>
        <w:snapToGrid/>
        <w:spacing w:line="560" w:lineRule="exact"/>
        <w:ind w:leftChars="0" w:firstLine="640" w:firstLineChars="200"/>
        <w:jc w:val="both"/>
        <w:rPr>
          <w:rFonts w:ascii="仿宋_GB2312" w:hAnsi="仿宋_GB2312" w:eastAsia="仿宋_GB2312" w:cs="仿宋_GB2312"/>
          <w:color w:val="000000" w:themeColor="text1"/>
          <w:sz w:val="32"/>
          <w:szCs w:val="32"/>
          <w:highlight w:val="none"/>
        </w:rPr>
      </w:pPr>
      <w:r>
        <w:rPr>
          <w:rFonts w:hint="eastAsia" w:ascii="仿宋_GB2312" w:hAnsi="仿宋_GB2312" w:eastAsia="仿宋_GB2312" w:cs="仿宋_GB2312"/>
          <w:color w:val="000000" w:themeColor="text1"/>
          <w:sz w:val="32"/>
          <w:szCs w:val="32"/>
          <w:highlight w:val="none"/>
        </w:rPr>
        <w:t>抗噪声能力：去雾网络应对图像噪声具有一定的鲁棒性，在含噪声的图像上也能保持良好的去雾效果。</w:t>
      </w:r>
    </w:p>
    <w:p w14:paraId="31C49E42">
      <w:pPr>
        <w:pStyle w:val="2"/>
        <w:keepNext w:val="0"/>
        <w:keepLines w:val="0"/>
        <w:pageBreakBefore w:val="0"/>
        <w:widowControl w:val="0"/>
        <w:kinsoku/>
        <w:wordWrap/>
        <w:overflowPunct/>
        <w:topLinePunct w:val="0"/>
        <w:bidi w:val="0"/>
        <w:snapToGrid/>
        <w:spacing w:line="560" w:lineRule="exact"/>
        <w:ind w:leftChars="0" w:firstLine="640" w:firstLineChars="200"/>
        <w:jc w:val="both"/>
        <w:rPr>
          <w:rFonts w:ascii="仿宋_GB2312" w:hAnsi="仿宋_GB2312" w:eastAsia="仿宋_GB2312" w:cs="仿宋_GB2312"/>
          <w:color w:val="000000" w:themeColor="text1"/>
          <w:sz w:val="32"/>
          <w:szCs w:val="32"/>
          <w:highlight w:val="none"/>
        </w:rPr>
      </w:pPr>
      <w:r>
        <w:rPr>
          <w:rFonts w:hint="eastAsia" w:ascii="仿宋_GB2312" w:hAnsi="仿宋_GB2312" w:eastAsia="仿宋_GB2312" w:cs="仿宋_GB2312"/>
          <w:color w:val="000000" w:themeColor="text1"/>
          <w:sz w:val="32"/>
          <w:szCs w:val="32"/>
          <w:highlight w:val="none"/>
        </w:rPr>
        <w:t>动态范围：去雾网络应能够处理不同曝光条件下的图像，保持稳定的去雾性能。</w:t>
      </w:r>
    </w:p>
    <w:p w14:paraId="246B09CE">
      <w:pPr>
        <w:pStyle w:val="2"/>
        <w:keepNext w:val="0"/>
        <w:keepLines w:val="0"/>
        <w:pageBreakBefore w:val="0"/>
        <w:widowControl w:val="0"/>
        <w:kinsoku/>
        <w:wordWrap/>
        <w:overflowPunct/>
        <w:topLinePunct w:val="0"/>
        <w:bidi w:val="0"/>
        <w:snapToGrid/>
        <w:spacing w:line="560" w:lineRule="exact"/>
        <w:ind w:leftChars="0" w:firstLine="640" w:firstLineChars="200"/>
        <w:jc w:val="both"/>
        <w:rPr>
          <w:rFonts w:ascii="仿宋_GB2312" w:hAnsi="仿宋_GB2312" w:eastAsia="仿宋_GB2312" w:cs="仿宋_GB2312"/>
          <w:color w:val="000000" w:themeColor="text1"/>
          <w:sz w:val="32"/>
          <w:szCs w:val="32"/>
          <w:highlight w:val="none"/>
        </w:rPr>
      </w:pPr>
      <w:r>
        <w:rPr>
          <w:rFonts w:hint="eastAsia" w:ascii="仿宋_GB2312" w:hAnsi="仿宋_GB2312" w:eastAsia="仿宋_GB2312" w:cs="仿宋_GB2312"/>
          <w:color w:val="000000" w:themeColor="text1"/>
          <w:sz w:val="32"/>
          <w:szCs w:val="32"/>
          <w:highlight w:val="none"/>
        </w:rPr>
        <w:t>5.系统可扩展性</w:t>
      </w:r>
    </w:p>
    <w:p w14:paraId="76AB8A3C">
      <w:pPr>
        <w:pStyle w:val="2"/>
        <w:keepNext w:val="0"/>
        <w:keepLines w:val="0"/>
        <w:pageBreakBefore w:val="0"/>
        <w:widowControl w:val="0"/>
        <w:kinsoku/>
        <w:wordWrap/>
        <w:overflowPunct/>
        <w:topLinePunct w:val="0"/>
        <w:bidi w:val="0"/>
        <w:snapToGrid/>
        <w:spacing w:line="560" w:lineRule="exact"/>
        <w:ind w:leftChars="0" w:firstLine="640" w:firstLineChars="200"/>
        <w:jc w:val="both"/>
        <w:rPr>
          <w:rFonts w:ascii="仿宋_GB2312" w:hAnsi="仿宋_GB2312" w:eastAsia="仿宋_GB2312" w:cs="仿宋_GB2312"/>
          <w:color w:val="000000" w:themeColor="text1"/>
          <w:sz w:val="32"/>
          <w:szCs w:val="32"/>
          <w:highlight w:val="none"/>
        </w:rPr>
      </w:pPr>
      <w:r>
        <w:rPr>
          <w:rFonts w:hint="eastAsia" w:ascii="仿宋_GB2312" w:hAnsi="仿宋_GB2312" w:eastAsia="仿宋_GB2312" w:cs="仿宋_GB2312"/>
          <w:color w:val="000000" w:themeColor="text1"/>
          <w:sz w:val="32"/>
          <w:szCs w:val="32"/>
          <w:highlight w:val="none"/>
        </w:rPr>
        <w:t>模块化设计：去雾网络应采用模块化设计，便于未来功能的扩展和升级。</w:t>
      </w:r>
    </w:p>
    <w:p w14:paraId="5087B625">
      <w:pPr>
        <w:pStyle w:val="2"/>
        <w:keepNext w:val="0"/>
        <w:keepLines w:val="0"/>
        <w:pageBreakBefore w:val="0"/>
        <w:widowControl w:val="0"/>
        <w:kinsoku/>
        <w:wordWrap/>
        <w:overflowPunct/>
        <w:topLinePunct w:val="0"/>
        <w:bidi w:val="0"/>
        <w:snapToGrid/>
        <w:spacing w:line="560" w:lineRule="exact"/>
        <w:ind w:leftChars="0" w:firstLine="640" w:firstLineChars="200"/>
        <w:jc w:val="both"/>
        <w:rPr>
          <w:rFonts w:ascii="仿宋_GB2312" w:hAnsi="仿宋_GB2312" w:eastAsia="仿宋_GB2312" w:cs="仿宋_GB2312"/>
          <w:color w:val="000000" w:themeColor="text1"/>
          <w:sz w:val="32"/>
          <w:szCs w:val="32"/>
          <w:highlight w:val="none"/>
        </w:rPr>
      </w:pPr>
      <w:r>
        <w:rPr>
          <w:rFonts w:hint="eastAsia" w:ascii="仿宋_GB2312" w:hAnsi="仿宋_GB2312" w:eastAsia="仿宋_GB2312" w:cs="仿宋_GB2312"/>
          <w:color w:val="000000" w:themeColor="text1"/>
          <w:sz w:val="32"/>
          <w:szCs w:val="32"/>
          <w:highlight w:val="none"/>
        </w:rPr>
        <w:t>硬件兼容性：去雾网络应能够在不同的硬件平台上部署，包括但不限于CPU、GPU和专用AI处理器。</w:t>
      </w:r>
    </w:p>
    <w:p w14:paraId="2E307E0A">
      <w:pPr>
        <w:keepNext w:val="0"/>
        <w:keepLines w:val="0"/>
        <w:pageBreakBefore w:val="0"/>
        <w:widowControl w:val="0"/>
        <w:numPr>
          <w:ilvl w:val="0"/>
          <w:numId w:val="0"/>
        </w:numPr>
        <w:kinsoku/>
        <w:wordWrap/>
        <w:overflowPunct/>
        <w:topLinePunct w:val="0"/>
        <w:autoSpaceDE w:val="0"/>
        <w:autoSpaceDN w:val="0"/>
        <w:bidi w:val="0"/>
        <w:snapToGrid/>
        <w:spacing w:line="560" w:lineRule="exact"/>
        <w:ind w:leftChars="0" w:firstLine="640" w:firstLineChars="200"/>
        <w:contextualSpacing/>
        <w:jc w:val="both"/>
        <w:rPr>
          <w:rFonts w:eastAsia="黑体"/>
          <w:sz w:val="32"/>
          <w:szCs w:val="32"/>
          <w:highlight w:val="none"/>
        </w:rPr>
      </w:pPr>
      <w:r>
        <w:rPr>
          <w:rFonts w:hint="eastAsia" w:eastAsia="黑体"/>
          <w:sz w:val="32"/>
          <w:szCs w:val="32"/>
          <w:highlight w:val="none"/>
          <w:lang w:val="en-US" w:eastAsia="zh-CN"/>
        </w:rPr>
        <w:t>三、</w:t>
      </w:r>
      <w:r>
        <w:rPr>
          <w:rFonts w:hint="eastAsia" w:eastAsia="黑体"/>
          <w:sz w:val="32"/>
          <w:szCs w:val="32"/>
          <w:highlight w:val="none"/>
        </w:rPr>
        <w:t>项目实施周期及发榜金额</w:t>
      </w:r>
    </w:p>
    <w:p w14:paraId="2318E8BB">
      <w:pPr>
        <w:pStyle w:val="14"/>
        <w:keepNext w:val="0"/>
        <w:keepLines w:val="0"/>
        <w:pageBreakBefore w:val="0"/>
        <w:widowControl w:val="0"/>
        <w:numPr>
          <w:ilvl w:val="0"/>
          <w:numId w:val="7"/>
        </w:numPr>
        <w:kinsoku/>
        <w:wordWrap/>
        <w:overflowPunct/>
        <w:topLinePunct w:val="0"/>
        <w:bidi w:val="0"/>
        <w:snapToGrid/>
        <w:spacing w:line="560" w:lineRule="exact"/>
        <w:ind w:leftChars="0" w:firstLine="640" w:firstLineChars="200"/>
        <w:jc w:val="both"/>
        <w:rPr>
          <w:rFonts w:hint="eastAsia" w:ascii="仿宋_GB2312" w:hAnsi="仿宋_GB2312" w:eastAsia="仿宋_GB2312" w:cs="仿宋_GB2312"/>
          <w:color w:val="000000" w:themeColor="text1"/>
          <w:kern w:val="2"/>
          <w:sz w:val="32"/>
          <w:szCs w:val="32"/>
          <w:highlight w:val="none"/>
          <w:lang w:val="en-US" w:eastAsia="zh-CN" w:bidi="ar-SA"/>
        </w:rPr>
      </w:pPr>
      <w:r>
        <w:rPr>
          <w:rFonts w:hint="eastAsia" w:ascii="楷体_GB2312" w:eastAsia="楷体_GB2312"/>
          <w:sz w:val="32"/>
          <w:szCs w:val="32"/>
          <w:highlight w:val="none"/>
          <w:lang w:val="en-US"/>
        </w:rPr>
        <w:t>项目实施周期：</w:t>
      </w:r>
      <w:r>
        <w:rPr>
          <w:rFonts w:hint="eastAsia" w:ascii="仿宋_GB2312" w:hAnsi="仿宋_GB2312" w:eastAsia="仿宋_GB2312" w:cs="仿宋_GB2312"/>
          <w:color w:val="000000" w:themeColor="text1"/>
          <w:kern w:val="2"/>
          <w:sz w:val="32"/>
          <w:szCs w:val="32"/>
          <w:highlight w:val="none"/>
          <w:lang w:val="en-US" w:eastAsia="zh-CN" w:bidi="ar-SA"/>
        </w:rPr>
        <w:t>两年</w:t>
      </w:r>
    </w:p>
    <w:p w14:paraId="3A0FC9A9">
      <w:pPr>
        <w:pStyle w:val="14"/>
        <w:keepNext w:val="0"/>
        <w:keepLines w:val="0"/>
        <w:pageBreakBefore w:val="0"/>
        <w:widowControl w:val="0"/>
        <w:kinsoku/>
        <w:wordWrap/>
        <w:overflowPunct/>
        <w:topLinePunct w:val="0"/>
        <w:bidi w:val="0"/>
        <w:snapToGrid/>
        <w:spacing w:line="560" w:lineRule="exact"/>
        <w:ind w:leftChars="0" w:firstLine="640" w:firstLineChars="200"/>
        <w:jc w:val="both"/>
        <w:rPr>
          <w:rFonts w:hint="eastAsia" w:ascii="仿宋_GB2312" w:eastAsia="楷体_GB2312"/>
          <w:sz w:val="32"/>
          <w:szCs w:val="32"/>
          <w:highlight w:val="none"/>
          <w:lang w:val="en-US" w:eastAsia="zh-CN"/>
        </w:rPr>
      </w:pPr>
      <w:r>
        <w:rPr>
          <w:rFonts w:hint="eastAsia" w:ascii="楷体_GB2312" w:eastAsia="楷体_GB2312"/>
          <w:sz w:val="32"/>
          <w:szCs w:val="32"/>
          <w:highlight w:val="none"/>
          <w:lang w:val="en-US"/>
        </w:rPr>
        <w:t>（二）发榜金额：</w:t>
      </w:r>
      <w:del w:id="0" w:author="笑笑" w:date="2025-03-27T16:38:44Z">
        <w:r>
          <w:rPr>
            <w:rFonts w:hint="default" w:ascii="仿宋_GB2312" w:hAnsi="仿宋_GB2312" w:eastAsia="仿宋_GB2312" w:cs="仿宋_GB2312"/>
            <w:color w:val="000000" w:themeColor="text1"/>
            <w:kern w:val="2"/>
            <w:sz w:val="32"/>
            <w:szCs w:val="32"/>
            <w:highlight w:val="none"/>
            <w:lang w:val="en-US" w:eastAsia="zh-CN" w:bidi="ar-SA"/>
          </w:rPr>
          <w:delText>100</w:delText>
        </w:r>
      </w:del>
      <w:ins w:id="1" w:author="笑笑" w:date="2025-03-27T16:38:44Z">
        <w:r>
          <w:rPr>
            <w:rFonts w:hint="eastAsia" w:ascii="仿宋_GB2312" w:hAnsi="仿宋_GB2312" w:eastAsia="仿宋_GB2312" w:cs="仿宋_GB2312"/>
            <w:color w:val="000000" w:themeColor="text1"/>
            <w:kern w:val="2"/>
            <w:sz w:val="32"/>
            <w:szCs w:val="32"/>
            <w:highlight w:val="none"/>
            <w:lang w:val="en-US" w:eastAsia="zh-CN" w:bidi="ar-SA"/>
          </w:rPr>
          <w:t>350</w:t>
        </w:r>
      </w:ins>
      <w:r>
        <w:rPr>
          <w:rFonts w:hint="eastAsia" w:ascii="仿宋_GB2312" w:hAnsi="仿宋_GB2312" w:eastAsia="仿宋_GB2312" w:cs="仿宋_GB2312"/>
          <w:color w:val="000000" w:themeColor="text1"/>
          <w:kern w:val="2"/>
          <w:sz w:val="32"/>
          <w:szCs w:val="32"/>
          <w:highlight w:val="none"/>
          <w:lang w:val="en-US" w:eastAsia="zh-CN" w:bidi="ar-SA"/>
        </w:rPr>
        <w:t>万元</w:t>
      </w:r>
    </w:p>
    <w:p w14:paraId="12EF3995">
      <w:pPr>
        <w:keepNext w:val="0"/>
        <w:keepLines w:val="0"/>
        <w:pageBreakBefore w:val="0"/>
        <w:widowControl w:val="0"/>
        <w:numPr>
          <w:ilvl w:val="0"/>
          <w:numId w:val="0"/>
        </w:numPr>
        <w:kinsoku/>
        <w:wordWrap/>
        <w:overflowPunct/>
        <w:topLinePunct w:val="0"/>
        <w:autoSpaceDE w:val="0"/>
        <w:autoSpaceDN w:val="0"/>
        <w:bidi w:val="0"/>
        <w:snapToGrid/>
        <w:spacing w:line="560" w:lineRule="exact"/>
        <w:ind w:leftChars="0" w:firstLine="640" w:firstLineChars="200"/>
        <w:contextualSpacing/>
        <w:jc w:val="both"/>
        <w:rPr>
          <w:rFonts w:ascii="Helvetica" w:hAnsi="Helvetica" w:eastAsia="Helvetica" w:cs="Helvetica"/>
          <w:color w:val="1A2029"/>
          <w:szCs w:val="30"/>
          <w:highlight w:val="none"/>
        </w:rPr>
      </w:pPr>
      <w:r>
        <w:rPr>
          <w:rFonts w:hint="eastAsia" w:eastAsia="黑体"/>
          <w:sz w:val="32"/>
          <w:szCs w:val="32"/>
          <w:highlight w:val="none"/>
          <w:lang w:val="en-US" w:eastAsia="zh-CN"/>
        </w:rPr>
        <w:t>四、</w:t>
      </w:r>
      <w:r>
        <w:rPr>
          <w:rFonts w:hint="eastAsia" w:eastAsia="黑体"/>
          <w:sz w:val="32"/>
          <w:szCs w:val="32"/>
          <w:highlight w:val="none"/>
        </w:rPr>
        <w:t>对揭榜方要求</w:t>
      </w:r>
    </w:p>
    <w:p w14:paraId="4C8EF3F7">
      <w:pPr>
        <w:pStyle w:val="2"/>
        <w:keepNext w:val="0"/>
        <w:keepLines w:val="0"/>
        <w:pageBreakBefore w:val="0"/>
        <w:widowControl w:val="0"/>
        <w:kinsoku/>
        <w:wordWrap/>
        <w:overflowPunct/>
        <w:topLinePunct w:val="0"/>
        <w:bidi w:val="0"/>
        <w:snapToGrid/>
        <w:spacing w:line="560" w:lineRule="exact"/>
        <w:ind w:leftChars="0" w:firstLine="640" w:firstLineChars="200"/>
        <w:jc w:val="both"/>
        <w:rPr>
          <w:rFonts w:ascii="仿宋_GB2312" w:hAnsi="仿宋_GB2312" w:eastAsia="仿宋_GB2312" w:cs="仿宋_GB2312"/>
          <w:color w:val="000000" w:themeColor="text1"/>
          <w:sz w:val="32"/>
          <w:szCs w:val="32"/>
          <w:highlight w:val="none"/>
        </w:rPr>
      </w:pPr>
      <w:r>
        <w:rPr>
          <w:rFonts w:hint="eastAsia" w:ascii="仿宋_GB2312" w:hAnsi="仿宋_GB2312" w:eastAsia="仿宋_GB2312" w:cs="仿宋_GB2312"/>
          <w:color w:val="000000" w:themeColor="text1"/>
          <w:sz w:val="32"/>
          <w:szCs w:val="32"/>
          <w:highlight w:val="none"/>
        </w:rPr>
        <w:t>1.技术研发能力</w:t>
      </w:r>
    </w:p>
    <w:p w14:paraId="5DFF048E">
      <w:pPr>
        <w:pStyle w:val="2"/>
        <w:keepNext w:val="0"/>
        <w:keepLines w:val="0"/>
        <w:pageBreakBefore w:val="0"/>
        <w:widowControl w:val="0"/>
        <w:kinsoku/>
        <w:wordWrap/>
        <w:overflowPunct/>
        <w:topLinePunct w:val="0"/>
        <w:bidi w:val="0"/>
        <w:snapToGrid/>
        <w:spacing w:line="560" w:lineRule="exact"/>
        <w:ind w:leftChars="0" w:firstLine="640" w:firstLineChars="200"/>
        <w:jc w:val="both"/>
        <w:rPr>
          <w:rFonts w:ascii="仿宋_GB2312" w:hAnsi="仿宋_GB2312" w:eastAsia="仿宋_GB2312" w:cs="仿宋_GB2312"/>
          <w:color w:val="000000" w:themeColor="text1"/>
          <w:sz w:val="32"/>
          <w:szCs w:val="32"/>
          <w:highlight w:val="none"/>
        </w:rPr>
      </w:pPr>
      <w:r>
        <w:rPr>
          <w:rFonts w:hint="eastAsia" w:ascii="仿宋_GB2312" w:hAnsi="仿宋_GB2312" w:eastAsia="仿宋_GB2312" w:cs="仿宋_GB2312"/>
          <w:color w:val="000000" w:themeColor="text1"/>
          <w:sz w:val="32"/>
          <w:szCs w:val="32"/>
          <w:highlight w:val="none"/>
        </w:rPr>
        <w:t>具备深度学习和计算机视觉领域的专业知识和实践经验，特别是在图像去雾技术方面。</w:t>
      </w:r>
    </w:p>
    <w:p w14:paraId="3E74DA3F">
      <w:pPr>
        <w:pStyle w:val="2"/>
        <w:keepNext w:val="0"/>
        <w:keepLines w:val="0"/>
        <w:pageBreakBefore w:val="0"/>
        <w:widowControl w:val="0"/>
        <w:kinsoku/>
        <w:wordWrap/>
        <w:overflowPunct/>
        <w:topLinePunct w:val="0"/>
        <w:bidi w:val="0"/>
        <w:snapToGrid/>
        <w:spacing w:line="560" w:lineRule="exact"/>
        <w:ind w:leftChars="0" w:firstLine="640" w:firstLineChars="200"/>
        <w:jc w:val="both"/>
        <w:rPr>
          <w:rFonts w:ascii="仿宋_GB2312" w:hAnsi="仿宋_GB2312" w:eastAsia="仿宋_GB2312" w:cs="仿宋_GB2312"/>
          <w:color w:val="000000" w:themeColor="text1"/>
          <w:sz w:val="32"/>
          <w:szCs w:val="32"/>
          <w:highlight w:val="none"/>
        </w:rPr>
      </w:pPr>
      <w:r>
        <w:rPr>
          <w:rFonts w:hint="eastAsia" w:ascii="仿宋_GB2312" w:hAnsi="仿宋_GB2312" w:eastAsia="仿宋_GB2312" w:cs="仿宋_GB2312"/>
          <w:color w:val="000000" w:themeColor="text1"/>
          <w:sz w:val="32"/>
          <w:szCs w:val="32"/>
          <w:highlight w:val="none"/>
        </w:rPr>
        <w:t>熟悉大气散射模型和卷积神经网络（CNN）在图像去雾中的应用。</w:t>
      </w:r>
    </w:p>
    <w:p w14:paraId="3F58049D">
      <w:pPr>
        <w:pStyle w:val="2"/>
        <w:keepNext w:val="0"/>
        <w:keepLines w:val="0"/>
        <w:pageBreakBefore w:val="0"/>
        <w:widowControl w:val="0"/>
        <w:kinsoku/>
        <w:wordWrap/>
        <w:overflowPunct/>
        <w:topLinePunct w:val="0"/>
        <w:bidi w:val="0"/>
        <w:snapToGrid/>
        <w:spacing w:line="560" w:lineRule="exact"/>
        <w:ind w:leftChars="0" w:firstLine="640" w:firstLineChars="200"/>
        <w:jc w:val="both"/>
        <w:rPr>
          <w:rFonts w:ascii="仿宋_GB2312" w:hAnsi="仿宋_GB2312" w:eastAsia="仿宋_GB2312" w:cs="仿宋_GB2312"/>
          <w:color w:val="000000" w:themeColor="text1"/>
          <w:sz w:val="32"/>
          <w:szCs w:val="32"/>
          <w:highlight w:val="none"/>
        </w:rPr>
      </w:pPr>
      <w:r>
        <w:rPr>
          <w:rFonts w:hint="eastAsia" w:ascii="仿宋_GB2312" w:hAnsi="仿宋_GB2312" w:eastAsia="仿宋_GB2312" w:cs="仿宋_GB2312"/>
          <w:color w:val="000000" w:themeColor="text1"/>
          <w:sz w:val="32"/>
          <w:szCs w:val="32"/>
          <w:highlight w:val="none"/>
        </w:rPr>
        <w:t>具有设计并优化神经网络结构的能力，特别是在边缘特征提取和融合方面的技术。</w:t>
      </w:r>
    </w:p>
    <w:p w14:paraId="772FD9F5">
      <w:pPr>
        <w:pStyle w:val="2"/>
        <w:keepNext w:val="0"/>
        <w:keepLines w:val="0"/>
        <w:pageBreakBefore w:val="0"/>
        <w:widowControl w:val="0"/>
        <w:kinsoku/>
        <w:wordWrap/>
        <w:overflowPunct/>
        <w:topLinePunct w:val="0"/>
        <w:bidi w:val="0"/>
        <w:snapToGrid/>
        <w:spacing w:line="560" w:lineRule="exact"/>
        <w:ind w:leftChars="0" w:firstLine="640" w:firstLineChars="200"/>
        <w:jc w:val="both"/>
        <w:rPr>
          <w:rFonts w:ascii="仿宋_GB2312" w:hAnsi="仿宋_GB2312" w:eastAsia="仿宋_GB2312" w:cs="仿宋_GB2312"/>
          <w:color w:val="000000" w:themeColor="text1"/>
          <w:sz w:val="32"/>
          <w:szCs w:val="32"/>
          <w:highlight w:val="none"/>
        </w:rPr>
      </w:pPr>
      <w:r>
        <w:rPr>
          <w:rFonts w:hint="eastAsia" w:ascii="仿宋_GB2312" w:hAnsi="仿宋_GB2312" w:eastAsia="仿宋_GB2312" w:cs="仿宋_GB2312"/>
          <w:color w:val="000000" w:themeColor="text1"/>
          <w:sz w:val="32"/>
          <w:szCs w:val="32"/>
          <w:highlight w:val="none"/>
        </w:rPr>
        <w:t>2.团队组成</w:t>
      </w:r>
    </w:p>
    <w:p w14:paraId="3DB27176">
      <w:pPr>
        <w:pStyle w:val="2"/>
        <w:keepNext w:val="0"/>
        <w:keepLines w:val="0"/>
        <w:pageBreakBefore w:val="0"/>
        <w:widowControl w:val="0"/>
        <w:kinsoku/>
        <w:wordWrap/>
        <w:overflowPunct/>
        <w:topLinePunct w:val="0"/>
        <w:bidi w:val="0"/>
        <w:snapToGrid/>
        <w:spacing w:line="560" w:lineRule="exact"/>
        <w:ind w:leftChars="0" w:firstLine="640" w:firstLineChars="200"/>
        <w:jc w:val="both"/>
        <w:rPr>
          <w:rFonts w:ascii="仿宋_GB2312" w:hAnsi="仿宋_GB2312" w:eastAsia="仿宋_GB2312" w:cs="仿宋_GB2312"/>
          <w:color w:val="000000" w:themeColor="text1"/>
          <w:sz w:val="32"/>
          <w:szCs w:val="32"/>
          <w:highlight w:val="none"/>
        </w:rPr>
      </w:pPr>
      <w:r>
        <w:rPr>
          <w:rFonts w:hint="eastAsia" w:ascii="仿宋_GB2312" w:hAnsi="仿宋_GB2312" w:eastAsia="仿宋_GB2312" w:cs="仿宋_GB2312"/>
          <w:color w:val="000000" w:themeColor="text1"/>
          <w:sz w:val="32"/>
          <w:szCs w:val="32"/>
          <w:highlight w:val="none"/>
        </w:rPr>
        <w:t>拥有一个专业的研发团队，包括深度学习专家、计算机视觉工程师、算法优化专家等。</w:t>
      </w:r>
    </w:p>
    <w:p w14:paraId="0A5D847C">
      <w:pPr>
        <w:pStyle w:val="2"/>
        <w:keepNext w:val="0"/>
        <w:keepLines w:val="0"/>
        <w:pageBreakBefore w:val="0"/>
        <w:widowControl w:val="0"/>
        <w:kinsoku/>
        <w:wordWrap/>
        <w:overflowPunct/>
        <w:topLinePunct w:val="0"/>
        <w:bidi w:val="0"/>
        <w:snapToGrid/>
        <w:spacing w:line="560" w:lineRule="exact"/>
        <w:ind w:leftChars="0" w:firstLine="640" w:firstLineChars="200"/>
        <w:jc w:val="both"/>
        <w:rPr>
          <w:rFonts w:ascii="仿宋_GB2312" w:hAnsi="仿宋_GB2312" w:eastAsia="仿宋_GB2312" w:cs="仿宋_GB2312"/>
          <w:color w:val="000000" w:themeColor="text1"/>
          <w:sz w:val="32"/>
          <w:szCs w:val="32"/>
          <w:highlight w:val="none"/>
        </w:rPr>
      </w:pPr>
      <w:r>
        <w:rPr>
          <w:rFonts w:hint="eastAsia" w:ascii="仿宋_GB2312" w:hAnsi="仿宋_GB2312" w:eastAsia="仿宋_GB2312" w:cs="仿宋_GB2312"/>
          <w:color w:val="000000" w:themeColor="text1"/>
          <w:sz w:val="32"/>
          <w:szCs w:val="32"/>
          <w:highlight w:val="none"/>
        </w:rPr>
        <w:t>团队成员应具备丰富的项目实施经验，能够独立解决技术难题。</w:t>
      </w:r>
    </w:p>
    <w:p w14:paraId="33BE302C">
      <w:pPr>
        <w:pStyle w:val="2"/>
        <w:keepNext w:val="0"/>
        <w:keepLines w:val="0"/>
        <w:pageBreakBefore w:val="0"/>
        <w:widowControl w:val="0"/>
        <w:kinsoku/>
        <w:wordWrap/>
        <w:overflowPunct/>
        <w:topLinePunct w:val="0"/>
        <w:bidi w:val="0"/>
        <w:snapToGrid/>
        <w:spacing w:line="560" w:lineRule="exact"/>
        <w:ind w:leftChars="0" w:firstLine="640" w:firstLineChars="200"/>
        <w:jc w:val="both"/>
        <w:rPr>
          <w:rFonts w:ascii="仿宋_GB2312" w:hAnsi="仿宋_GB2312" w:eastAsia="仿宋_GB2312" w:cs="仿宋_GB2312"/>
          <w:color w:val="000000" w:themeColor="text1"/>
          <w:sz w:val="32"/>
          <w:szCs w:val="32"/>
          <w:highlight w:val="none"/>
        </w:rPr>
      </w:pPr>
      <w:r>
        <w:rPr>
          <w:rFonts w:hint="eastAsia" w:ascii="仿宋_GB2312" w:hAnsi="仿宋_GB2312" w:eastAsia="仿宋_GB2312" w:cs="仿宋_GB2312"/>
          <w:color w:val="000000" w:themeColor="text1"/>
          <w:sz w:val="32"/>
          <w:szCs w:val="32"/>
          <w:highlight w:val="none"/>
        </w:rPr>
        <w:t>3.创新能力</w:t>
      </w:r>
    </w:p>
    <w:p w14:paraId="5D5A2703">
      <w:pPr>
        <w:pStyle w:val="2"/>
        <w:keepNext w:val="0"/>
        <w:keepLines w:val="0"/>
        <w:pageBreakBefore w:val="0"/>
        <w:widowControl w:val="0"/>
        <w:kinsoku/>
        <w:wordWrap/>
        <w:overflowPunct/>
        <w:topLinePunct w:val="0"/>
        <w:bidi w:val="0"/>
        <w:snapToGrid/>
        <w:spacing w:line="560" w:lineRule="exact"/>
        <w:ind w:leftChars="0" w:firstLine="640" w:firstLineChars="200"/>
        <w:jc w:val="both"/>
        <w:rPr>
          <w:rFonts w:ascii="仿宋_GB2312" w:hAnsi="仿宋_GB2312" w:eastAsia="仿宋_GB2312" w:cs="仿宋_GB2312"/>
          <w:color w:val="000000" w:themeColor="text1"/>
          <w:sz w:val="32"/>
          <w:szCs w:val="32"/>
          <w:highlight w:val="none"/>
        </w:rPr>
      </w:pPr>
      <w:r>
        <w:rPr>
          <w:rFonts w:hint="eastAsia" w:ascii="仿宋_GB2312" w:hAnsi="仿宋_GB2312" w:eastAsia="仿宋_GB2312" w:cs="仿宋_GB2312"/>
          <w:color w:val="000000" w:themeColor="text1"/>
          <w:sz w:val="32"/>
          <w:szCs w:val="32"/>
          <w:highlight w:val="none"/>
        </w:rPr>
        <w:t>能够提出创新的解决方案，结合边缘先验信息与CNN框架，有效去雾并保留图像边缘细节。</w:t>
      </w:r>
    </w:p>
    <w:p w14:paraId="1A22F406">
      <w:pPr>
        <w:pStyle w:val="2"/>
        <w:keepNext w:val="0"/>
        <w:keepLines w:val="0"/>
        <w:pageBreakBefore w:val="0"/>
        <w:widowControl w:val="0"/>
        <w:kinsoku/>
        <w:wordWrap/>
        <w:overflowPunct/>
        <w:topLinePunct w:val="0"/>
        <w:bidi w:val="0"/>
        <w:snapToGrid/>
        <w:spacing w:line="560" w:lineRule="exact"/>
        <w:ind w:leftChars="0" w:firstLine="640" w:firstLineChars="200"/>
        <w:jc w:val="both"/>
        <w:rPr>
          <w:rFonts w:ascii="仿宋_GB2312" w:hAnsi="仿宋_GB2312" w:eastAsia="仿宋_GB2312" w:cs="仿宋_GB2312"/>
          <w:color w:val="000000" w:themeColor="text1"/>
          <w:sz w:val="32"/>
          <w:szCs w:val="32"/>
          <w:highlight w:val="none"/>
        </w:rPr>
      </w:pPr>
      <w:r>
        <w:rPr>
          <w:rFonts w:hint="eastAsia" w:ascii="仿宋_GB2312" w:hAnsi="仿宋_GB2312" w:eastAsia="仿宋_GB2312" w:cs="仿宋_GB2312"/>
          <w:color w:val="000000" w:themeColor="text1"/>
          <w:sz w:val="32"/>
          <w:szCs w:val="32"/>
          <w:highlight w:val="none"/>
        </w:rPr>
        <w:t>具备对现有算法进行改进和优化的能力，以提高去雾网络的性能和效率。</w:t>
      </w:r>
    </w:p>
    <w:p w14:paraId="09628572">
      <w:pPr>
        <w:pStyle w:val="2"/>
        <w:keepNext w:val="0"/>
        <w:keepLines w:val="0"/>
        <w:pageBreakBefore w:val="0"/>
        <w:widowControl w:val="0"/>
        <w:kinsoku/>
        <w:wordWrap/>
        <w:overflowPunct/>
        <w:topLinePunct w:val="0"/>
        <w:bidi w:val="0"/>
        <w:snapToGrid/>
        <w:spacing w:line="560" w:lineRule="exact"/>
        <w:ind w:leftChars="0" w:firstLine="640" w:firstLineChars="200"/>
        <w:jc w:val="both"/>
        <w:rPr>
          <w:rFonts w:ascii="仿宋_GB2312" w:hAnsi="仿宋_GB2312" w:eastAsia="仿宋_GB2312" w:cs="仿宋_GB2312"/>
          <w:color w:val="000000" w:themeColor="text1"/>
          <w:sz w:val="32"/>
          <w:szCs w:val="32"/>
          <w:highlight w:val="none"/>
        </w:rPr>
      </w:pPr>
      <w:r>
        <w:rPr>
          <w:rFonts w:hint="eastAsia" w:ascii="仿宋_GB2312" w:hAnsi="仿宋_GB2312" w:eastAsia="仿宋_GB2312" w:cs="仿宋_GB2312"/>
          <w:color w:val="000000" w:themeColor="text1"/>
          <w:sz w:val="32"/>
          <w:szCs w:val="32"/>
          <w:highlight w:val="none"/>
        </w:rPr>
        <w:t>4.成果产出</w:t>
      </w:r>
    </w:p>
    <w:p w14:paraId="09B7B050">
      <w:pPr>
        <w:pStyle w:val="2"/>
        <w:keepNext w:val="0"/>
        <w:keepLines w:val="0"/>
        <w:pageBreakBefore w:val="0"/>
        <w:widowControl w:val="0"/>
        <w:kinsoku/>
        <w:wordWrap/>
        <w:overflowPunct/>
        <w:topLinePunct w:val="0"/>
        <w:bidi w:val="0"/>
        <w:snapToGrid/>
        <w:spacing w:line="560" w:lineRule="exact"/>
        <w:ind w:leftChars="0" w:firstLine="640" w:firstLineChars="200"/>
        <w:jc w:val="both"/>
        <w:rPr>
          <w:del w:id="2" w:author="笑笑" w:date="2025-03-27T16:40:08Z"/>
          <w:rFonts w:ascii="仿宋_GB2312" w:hAnsi="仿宋_GB2312" w:eastAsia="仿宋_GB2312" w:cs="仿宋_GB2312"/>
          <w:color w:val="000000" w:themeColor="text1"/>
          <w:sz w:val="32"/>
          <w:szCs w:val="32"/>
          <w:highlight w:val="none"/>
        </w:rPr>
      </w:pPr>
      <w:r>
        <w:rPr>
          <w:rFonts w:hint="eastAsia" w:ascii="仿宋_GB2312" w:hAnsi="仿宋_GB2312" w:eastAsia="仿宋_GB2312" w:cs="仿宋_GB2312"/>
          <w:color w:val="000000" w:themeColor="text1"/>
          <w:sz w:val="32"/>
          <w:szCs w:val="32"/>
          <w:highlight w:val="none"/>
        </w:rPr>
        <w:t>能够成功搭建并验证新的去雾网络，满足PSNR指标、计算开销（FLOPs）和网络参数（Param）的考核要求</w:t>
      </w:r>
      <w:ins w:id="3" w:author="笑笑" w:date="2025-03-27T16:40:10Z">
        <w:r>
          <w:rPr>
            <w:rFonts w:hint="eastAsia" w:ascii="仿宋_GB2312" w:hAnsi="仿宋_GB2312" w:eastAsia="仿宋_GB2312" w:cs="仿宋_GB2312"/>
            <w:color w:val="000000" w:themeColor="text1"/>
            <w:sz w:val="32"/>
            <w:szCs w:val="32"/>
            <w:highlight w:val="none"/>
            <w:lang w:eastAsia="zh-CN"/>
          </w:rPr>
          <w:t>，</w:t>
        </w:r>
      </w:ins>
      <w:ins w:id="4" w:author="笑笑" w:date="2025-03-27T16:40:11Z">
        <w:r>
          <w:rPr>
            <w:rFonts w:hint="eastAsia" w:ascii="仿宋_GB2312" w:hAnsi="仿宋_GB2312" w:eastAsia="仿宋_GB2312" w:cs="仿宋_GB2312"/>
            <w:color w:val="000000" w:themeColor="text1"/>
            <w:sz w:val="32"/>
            <w:szCs w:val="32"/>
            <w:highlight w:val="none"/>
            <w:lang w:val="en-US" w:eastAsia="zh-CN"/>
          </w:rPr>
          <w:t>并</w:t>
        </w:r>
      </w:ins>
      <w:del w:id="5" w:author="笑笑" w:date="2025-03-27T16:40:09Z">
        <w:r>
          <w:rPr>
            <w:rFonts w:hint="eastAsia" w:ascii="仿宋_GB2312" w:hAnsi="仿宋_GB2312" w:eastAsia="仿宋_GB2312" w:cs="仿宋_GB2312"/>
            <w:color w:val="000000" w:themeColor="text1"/>
            <w:sz w:val="32"/>
            <w:szCs w:val="32"/>
            <w:highlight w:val="none"/>
          </w:rPr>
          <w:delText>。</w:delText>
        </w:r>
      </w:del>
    </w:p>
    <w:p w14:paraId="107DD2DE">
      <w:pPr>
        <w:pStyle w:val="2"/>
        <w:keepNext w:val="0"/>
        <w:keepLines w:val="0"/>
        <w:pageBreakBefore w:val="0"/>
        <w:widowControl w:val="0"/>
        <w:kinsoku/>
        <w:wordWrap/>
        <w:overflowPunct/>
        <w:topLinePunct w:val="0"/>
        <w:bidi w:val="0"/>
        <w:snapToGrid/>
        <w:spacing w:line="560" w:lineRule="exact"/>
        <w:ind w:leftChars="0" w:firstLine="640" w:firstLineChars="200"/>
        <w:jc w:val="both"/>
        <w:rPr>
          <w:ins w:id="6" w:author="笑笑" w:date="2025-03-27T16:40:14Z"/>
          <w:rFonts w:hint="eastAsia" w:ascii="仿宋_GB2312" w:hAnsi="仿宋_GB2312" w:eastAsia="仿宋_GB2312" w:cs="仿宋_GB2312"/>
          <w:color w:val="000000" w:themeColor="text1"/>
          <w:sz w:val="32"/>
          <w:szCs w:val="32"/>
          <w:highlight w:val="none"/>
        </w:rPr>
      </w:pPr>
      <w:del w:id="7" w:author="笑笑" w:date="2025-03-27T16:40:08Z">
        <w:r>
          <w:rPr>
            <w:rFonts w:hint="eastAsia" w:ascii="仿宋_GB2312" w:hAnsi="仿宋_GB2312" w:eastAsia="仿宋_GB2312" w:cs="仿宋_GB2312"/>
            <w:color w:val="000000" w:themeColor="text1"/>
            <w:sz w:val="32"/>
            <w:szCs w:val="32"/>
            <w:highlight w:val="none"/>
          </w:rPr>
          <w:delText>提供可扩展的高效去雾网络，</w:delText>
        </w:r>
      </w:del>
      <w:r>
        <w:rPr>
          <w:rFonts w:hint="eastAsia" w:ascii="仿宋_GB2312" w:hAnsi="仿宋_GB2312" w:eastAsia="仿宋_GB2312" w:cs="仿宋_GB2312"/>
          <w:color w:val="000000" w:themeColor="text1"/>
          <w:sz w:val="32"/>
          <w:szCs w:val="32"/>
          <w:highlight w:val="none"/>
        </w:rPr>
        <w:t>适用于不同天气条件下的图像处理。</w:t>
      </w:r>
    </w:p>
    <w:p w14:paraId="01633C02">
      <w:pPr>
        <w:pStyle w:val="2"/>
        <w:keepNext w:val="0"/>
        <w:keepLines w:val="0"/>
        <w:pageBreakBefore w:val="0"/>
        <w:widowControl w:val="0"/>
        <w:kinsoku/>
        <w:wordWrap/>
        <w:overflowPunct/>
        <w:topLinePunct w:val="0"/>
        <w:bidi w:val="0"/>
        <w:snapToGrid/>
        <w:spacing w:line="560" w:lineRule="exact"/>
        <w:ind w:leftChars="0" w:firstLine="640" w:firstLineChars="200"/>
        <w:jc w:val="both"/>
        <w:rPr>
          <w:rFonts w:hint="default" w:ascii="仿宋_GB2312" w:hAnsi="仿宋_GB2312" w:eastAsia="仿宋_GB2312" w:cs="仿宋_GB2312"/>
          <w:color w:val="000000" w:themeColor="text1"/>
          <w:sz w:val="32"/>
          <w:szCs w:val="32"/>
          <w:highlight w:val="none"/>
          <w:lang w:val="en-US" w:eastAsia="zh-CN"/>
        </w:rPr>
      </w:pPr>
      <w:ins w:id="8" w:author="笑笑" w:date="2025-03-27T16:40:27Z">
        <w:r>
          <w:rPr>
            <w:rFonts w:hint="eastAsia" w:ascii="仿宋_GB2312" w:hAnsi="仿宋_GB2312" w:eastAsia="仿宋_GB2312" w:cs="仿宋_GB2312"/>
            <w:color w:val="000000" w:themeColor="text1"/>
            <w:sz w:val="32"/>
            <w:szCs w:val="32"/>
            <w:highlight w:val="none"/>
            <w:lang w:val="en-US" w:eastAsia="zh-CN"/>
          </w:rPr>
          <w:t>项目</w:t>
        </w:r>
      </w:ins>
      <w:ins w:id="9" w:author="笑笑" w:date="2025-03-27T16:40:28Z">
        <w:r>
          <w:rPr>
            <w:rFonts w:hint="eastAsia" w:ascii="仿宋_GB2312" w:hAnsi="仿宋_GB2312" w:eastAsia="仿宋_GB2312" w:cs="仿宋_GB2312"/>
            <w:color w:val="000000" w:themeColor="text1"/>
            <w:sz w:val="32"/>
            <w:szCs w:val="32"/>
            <w:highlight w:val="none"/>
            <w:lang w:val="en-US" w:eastAsia="zh-CN"/>
          </w:rPr>
          <w:t>实施</w:t>
        </w:r>
      </w:ins>
      <w:ins w:id="10" w:author="笑笑" w:date="2025-03-27T16:40:30Z">
        <w:r>
          <w:rPr>
            <w:rFonts w:hint="eastAsia" w:ascii="仿宋_GB2312" w:hAnsi="仿宋_GB2312" w:eastAsia="仿宋_GB2312" w:cs="仿宋_GB2312"/>
            <w:color w:val="000000" w:themeColor="text1"/>
            <w:sz w:val="32"/>
            <w:szCs w:val="32"/>
            <w:highlight w:val="none"/>
            <w:lang w:val="en-US" w:eastAsia="zh-CN"/>
          </w:rPr>
          <w:t>期间</w:t>
        </w:r>
      </w:ins>
      <w:ins w:id="11" w:author="笑笑" w:date="2025-03-27T16:40:32Z">
        <w:r>
          <w:rPr>
            <w:rFonts w:hint="eastAsia" w:ascii="仿宋_GB2312" w:hAnsi="仿宋_GB2312" w:eastAsia="仿宋_GB2312" w:cs="仿宋_GB2312"/>
            <w:color w:val="000000" w:themeColor="text1"/>
            <w:sz w:val="32"/>
            <w:szCs w:val="32"/>
            <w:highlight w:val="none"/>
            <w:lang w:val="en-US" w:eastAsia="zh-CN"/>
          </w:rPr>
          <w:t>申请</w:t>
        </w:r>
      </w:ins>
      <w:ins w:id="12" w:author="笑笑" w:date="2025-03-27T16:40:35Z">
        <w:r>
          <w:rPr>
            <w:rFonts w:hint="eastAsia" w:ascii="仿宋_GB2312" w:hAnsi="仿宋_GB2312" w:eastAsia="仿宋_GB2312" w:cs="仿宋_GB2312"/>
            <w:color w:val="000000" w:themeColor="text1"/>
            <w:sz w:val="32"/>
            <w:szCs w:val="32"/>
            <w:highlight w:val="none"/>
            <w:lang w:val="en-US" w:eastAsia="zh-CN"/>
          </w:rPr>
          <w:t>2</w:t>
        </w:r>
      </w:ins>
      <w:ins w:id="13" w:author="笑笑" w:date="2025-03-27T16:40:38Z">
        <w:r>
          <w:rPr>
            <w:rFonts w:hint="eastAsia" w:ascii="仿宋_GB2312" w:hAnsi="仿宋_GB2312" w:eastAsia="仿宋_GB2312" w:cs="仿宋_GB2312"/>
            <w:color w:val="000000" w:themeColor="text1"/>
            <w:sz w:val="32"/>
            <w:szCs w:val="32"/>
            <w:highlight w:val="none"/>
            <w:lang w:val="en-US" w:eastAsia="zh-CN"/>
          </w:rPr>
          <w:t>项</w:t>
        </w:r>
      </w:ins>
      <w:ins w:id="14" w:author="笑笑" w:date="2025-03-27T16:40:39Z">
        <w:r>
          <w:rPr>
            <w:rFonts w:hint="eastAsia" w:ascii="仿宋_GB2312" w:hAnsi="仿宋_GB2312" w:eastAsia="仿宋_GB2312" w:cs="仿宋_GB2312"/>
            <w:color w:val="000000" w:themeColor="text1"/>
            <w:sz w:val="32"/>
            <w:szCs w:val="32"/>
            <w:highlight w:val="none"/>
            <w:lang w:val="en-US" w:eastAsia="zh-CN"/>
          </w:rPr>
          <w:t>发明</w:t>
        </w:r>
      </w:ins>
      <w:ins w:id="15" w:author="笑笑" w:date="2025-03-27T16:40:40Z">
        <w:r>
          <w:rPr>
            <w:rFonts w:hint="eastAsia" w:ascii="仿宋_GB2312" w:hAnsi="仿宋_GB2312" w:eastAsia="仿宋_GB2312" w:cs="仿宋_GB2312"/>
            <w:color w:val="000000" w:themeColor="text1"/>
            <w:sz w:val="32"/>
            <w:szCs w:val="32"/>
            <w:highlight w:val="none"/>
            <w:lang w:val="en-US" w:eastAsia="zh-CN"/>
          </w:rPr>
          <w:t>专利</w:t>
        </w:r>
      </w:ins>
      <w:ins w:id="16" w:author="笑笑" w:date="2025-03-27T16:40:41Z">
        <w:r>
          <w:rPr>
            <w:rFonts w:hint="eastAsia" w:ascii="仿宋_GB2312" w:hAnsi="仿宋_GB2312" w:eastAsia="仿宋_GB2312" w:cs="仿宋_GB2312"/>
            <w:color w:val="000000" w:themeColor="text1"/>
            <w:sz w:val="32"/>
            <w:szCs w:val="32"/>
            <w:highlight w:val="none"/>
            <w:lang w:val="en-US" w:eastAsia="zh-CN"/>
          </w:rPr>
          <w:t>。</w:t>
        </w:r>
      </w:ins>
    </w:p>
    <w:p w14:paraId="6A0BF611">
      <w:pPr>
        <w:pStyle w:val="2"/>
        <w:keepNext w:val="0"/>
        <w:keepLines w:val="0"/>
        <w:pageBreakBefore w:val="0"/>
        <w:widowControl w:val="0"/>
        <w:kinsoku/>
        <w:wordWrap/>
        <w:overflowPunct/>
        <w:topLinePunct w:val="0"/>
        <w:bidi w:val="0"/>
        <w:snapToGrid/>
        <w:spacing w:line="560" w:lineRule="exact"/>
        <w:ind w:leftChars="0" w:firstLine="640" w:firstLineChars="200"/>
        <w:jc w:val="both"/>
        <w:rPr>
          <w:rFonts w:ascii="仿宋_GB2312" w:hAnsi="仿宋_GB2312" w:eastAsia="仿宋_GB2312" w:cs="仿宋_GB2312"/>
          <w:color w:val="000000" w:themeColor="text1"/>
          <w:sz w:val="32"/>
          <w:szCs w:val="32"/>
          <w:highlight w:val="none"/>
        </w:rPr>
      </w:pPr>
      <w:r>
        <w:rPr>
          <w:rFonts w:hint="eastAsia" w:ascii="仿宋_GB2312" w:hAnsi="仿宋_GB2312" w:eastAsia="仿宋_GB2312" w:cs="仿宋_GB2312"/>
          <w:color w:val="000000" w:themeColor="text1"/>
          <w:sz w:val="32"/>
          <w:szCs w:val="32"/>
          <w:highlight w:val="none"/>
        </w:rPr>
        <w:t>5.经济效益</w:t>
      </w:r>
    </w:p>
    <w:p w14:paraId="692FC05C">
      <w:pPr>
        <w:pStyle w:val="2"/>
        <w:keepNext w:val="0"/>
        <w:keepLines w:val="0"/>
        <w:pageBreakBefore w:val="0"/>
        <w:widowControl w:val="0"/>
        <w:kinsoku/>
        <w:wordWrap/>
        <w:overflowPunct/>
        <w:topLinePunct w:val="0"/>
        <w:bidi w:val="0"/>
        <w:snapToGrid/>
        <w:spacing w:line="560" w:lineRule="exact"/>
        <w:ind w:leftChars="0" w:firstLine="640" w:firstLineChars="200"/>
        <w:jc w:val="both"/>
        <w:rPr>
          <w:rFonts w:ascii="仿宋_GB2312" w:hAnsi="仿宋_GB2312" w:eastAsia="仿宋_GB2312" w:cs="仿宋_GB2312"/>
          <w:color w:val="000000" w:themeColor="text1"/>
          <w:sz w:val="32"/>
          <w:szCs w:val="32"/>
          <w:highlight w:val="none"/>
        </w:rPr>
      </w:pPr>
      <w:r>
        <w:rPr>
          <w:rFonts w:hint="eastAsia" w:ascii="仿宋_GB2312" w:hAnsi="仿宋_GB2312" w:eastAsia="仿宋_GB2312" w:cs="仿宋_GB2312"/>
          <w:color w:val="000000" w:themeColor="text1"/>
          <w:sz w:val="32"/>
          <w:szCs w:val="32"/>
          <w:highlight w:val="none"/>
        </w:rPr>
        <w:t>能够评估项目在智慧交通监控、自动驾驶等领域的经济效益。</w:t>
      </w:r>
    </w:p>
    <w:p w14:paraId="7CBD683E">
      <w:pPr>
        <w:pStyle w:val="2"/>
        <w:spacing w:line="560" w:lineRule="exact"/>
        <w:ind w:firstLine="720"/>
        <w:rPr>
          <w:rFonts w:ascii="仿宋_GB2312" w:hAnsi="仿宋_GB2312" w:eastAsia="仿宋_GB2312" w:cs="仿宋_GB2312"/>
          <w:color w:val="000000" w:themeColor="text1"/>
          <w:sz w:val="32"/>
          <w:szCs w:val="32"/>
          <w:highlight w:val="none"/>
        </w:rPr>
        <w:pPrChange w:id="17" w:author="笑笑" w:date="2025-03-27T16:41:57Z">
          <w:pPr>
            <w:pStyle w:val="2"/>
            <w:ind w:firstLine="640"/>
          </w:pPr>
        </w:pPrChange>
      </w:pPr>
      <w:r>
        <w:rPr>
          <w:rFonts w:hint="eastAsia" w:ascii="仿宋_GB2312" w:hAnsi="仿宋_GB2312" w:eastAsia="仿宋_GB2312" w:cs="仿宋_GB2312"/>
          <w:color w:val="000000" w:themeColor="text1"/>
          <w:sz w:val="32"/>
          <w:szCs w:val="32"/>
          <w:highlight w:val="none"/>
        </w:rPr>
        <w:t>提供的解决方案能够帮助降低雾霾天气对交通安全的影响，具有实际应用价值。</w:t>
      </w:r>
    </w:p>
    <w:p w14:paraId="63D65022">
      <w:pPr>
        <w:pStyle w:val="2"/>
        <w:keepNext w:val="0"/>
        <w:keepLines w:val="0"/>
        <w:pageBreakBefore w:val="0"/>
        <w:widowControl w:val="0"/>
        <w:kinsoku/>
        <w:wordWrap/>
        <w:overflowPunct/>
        <w:topLinePunct w:val="0"/>
        <w:bidi w:val="0"/>
        <w:snapToGrid/>
        <w:spacing w:line="560" w:lineRule="exact"/>
        <w:ind w:leftChars="0" w:firstLine="640" w:firstLineChars="200"/>
        <w:jc w:val="both"/>
        <w:rPr>
          <w:rFonts w:ascii="仿宋_GB2312" w:hAnsi="仿宋_GB2312" w:eastAsia="仿宋_GB2312" w:cs="仿宋_GB2312"/>
          <w:color w:val="000000" w:themeColor="text1"/>
          <w:sz w:val="32"/>
          <w:szCs w:val="32"/>
          <w:highlight w:val="none"/>
        </w:rPr>
      </w:pPr>
      <w:r>
        <w:rPr>
          <w:rFonts w:hint="eastAsia" w:ascii="仿宋_GB2312" w:hAnsi="仿宋_GB2312" w:eastAsia="仿宋_GB2312" w:cs="仿宋_GB2312"/>
          <w:color w:val="000000" w:themeColor="text1"/>
          <w:sz w:val="32"/>
          <w:szCs w:val="32"/>
          <w:highlight w:val="none"/>
        </w:rPr>
        <w:t>6.具体技术要求</w:t>
      </w:r>
    </w:p>
    <w:p w14:paraId="00909B68">
      <w:pPr>
        <w:pStyle w:val="2"/>
        <w:keepNext w:val="0"/>
        <w:keepLines w:val="0"/>
        <w:pageBreakBefore w:val="0"/>
        <w:widowControl w:val="0"/>
        <w:kinsoku/>
        <w:wordWrap/>
        <w:overflowPunct/>
        <w:topLinePunct w:val="0"/>
        <w:bidi w:val="0"/>
        <w:snapToGrid/>
        <w:spacing w:line="560" w:lineRule="exact"/>
        <w:ind w:leftChars="0" w:firstLine="640" w:firstLineChars="200"/>
        <w:jc w:val="both"/>
        <w:rPr>
          <w:rFonts w:ascii="仿宋_GB2312" w:hAnsi="仿宋_GB2312" w:eastAsia="仿宋_GB2312" w:cs="仿宋_GB2312"/>
          <w:color w:val="000000" w:themeColor="text1"/>
          <w:sz w:val="32"/>
          <w:szCs w:val="32"/>
          <w:highlight w:val="none"/>
        </w:rPr>
      </w:pPr>
      <w:r>
        <w:rPr>
          <w:rFonts w:hint="eastAsia" w:ascii="仿宋_GB2312" w:hAnsi="仿宋_GB2312" w:eastAsia="仿宋_GB2312" w:cs="仿宋_GB2312"/>
          <w:color w:val="000000" w:themeColor="text1"/>
          <w:sz w:val="32"/>
          <w:szCs w:val="32"/>
          <w:highlight w:val="none"/>
        </w:rPr>
        <w:t>设计并实现边缘特征提取模块（EFEM）和边缘特征融合块（EFF Block）。</w:t>
      </w:r>
    </w:p>
    <w:p w14:paraId="34053401">
      <w:pPr>
        <w:pStyle w:val="2"/>
        <w:keepNext w:val="0"/>
        <w:keepLines w:val="0"/>
        <w:pageBreakBefore w:val="0"/>
        <w:widowControl w:val="0"/>
        <w:kinsoku/>
        <w:wordWrap/>
        <w:overflowPunct/>
        <w:topLinePunct w:val="0"/>
        <w:bidi w:val="0"/>
        <w:snapToGrid/>
        <w:spacing w:line="560" w:lineRule="exact"/>
        <w:ind w:leftChars="0" w:firstLine="640" w:firstLineChars="200"/>
        <w:jc w:val="both"/>
        <w:rPr>
          <w:rFonts w:ascii="仿宋_GB2312" w:hAnsi="仿宋_GB2312" w:eastAsia="仿宋_GB2312" w:cs="仿宋_GB2312"/>
          <w:color w:val="000000" w:themeColor="text1"/>
          <w:sz w:val="32"/>
          <w:szCs w:val="32"/>
          <w:highlight w:val="none"/>
        </w:rPr>
      </w:pPr>
      <w:r>
        <w:rPr>
          <w:rFonts w:hint="eastAsia" w:ascii="仿宋_GB2312" w:hAnsi="仿宋_GB2312" w:eastAsia="仿宋_GB2312" w:cs="仿宋_GB2312"/>
          <w:color w:val="000000" w:themeColor="text1"/>
          <w:sz w:val="32"/>
          <w:szCs w:val="32"/>
          <w:highlight w:val="none"/>
        </w:rPr>
        <w:t>开发多级边缘融合策略的边缘先验信息引导去雾模块（EPIGDM）。</w:t>
      </w:r>
    </w:p>
    <w:p w14:paraId="37F5B820">
      <w:pPr>
        <w:pStyle w:val="2"/>
        <w:keepNext w:val="0"/>
        <w:keepLines w:val="0"/>
        <w:pageBreakBefore w:val="0"/>
        <w:widowControl w:val="0"/>
        <w:kinsoku/>
        <w:wordWrap/>
        <w:overflowPunct/>
        <w:topLinePunct w:val="0"/>
        <w:bidi w:val="0"/>
        <w:snapToGrid/>
        <w:spacing w:line="560" w:lineRule="exact"/>
        <w:ind w:leftChars="0" w:firstLine="640" w:firstLineChars="200"/>
        <w:jc w:val="both"/>
        <w:rPr>
          <w:rFonts w:ascii="仿宋_GB2312" w:hAnsi="仿宋_GB2312" w:eastAsia="仿宋_GB2312" w:cs="仿宋_GB2312"/>
          <w:color w:val="000000" w:themeColor="text1"/>
          <w:sz w:val="32"/>
          <w:szCs w:val="32"/>
          <w:highlight w:val="none"/>
        </w:rPr>
      </w:pPr>
      <w:r>
        <w:rPr>
          <w:rFonts w:hint="eastAsia" w:ascii="仿宋_GB2312" w:hAnsi="仿宋_GB2312" w:eastAsia="仿宋_GB2312" w:cs="仿宋_GB2312"/>
          <w:color w:val="000000" w:themeColor="text1"/>
          <w:sz w:val="32"/>
          <w:szCs w:val="32"/>
          <w:highlight w:val="none"/>
        </w:rPr>
        <w:t>设计有效的深度特征提取块（FE Block），包括多尺度深度可分离卷积（MDSC）和通道注意力机制前馈网络（CAFN）。</w:t>
      </w:r>
    </w:p>
    <w:p w14:paraId="455D57ED">
      <w:pPr>
        <w:pStyle w:val="14"/>
        <w:keepNext w:val="0"/>
        <w:keepLines w:val="0"/>
        <w:pageBreakBefore w:val="0"/>
        <w:widowControl w:val="0"/>
        <w:kinsoku/>
        <w:wordWrap/>
        <w:overflowPunct/>
        <w:topLinePunct w:val="0"/>
        <w:bidi w:val="0"/>
        <w:snapToGrid/>
        <w:spacing w:line="560" w:lineRule="exact"/>
        <w:ind w:leftChars="0" w:firstLine="640" w:firstLineChars="200"/>
        <w:jc w:val="both"/>
        <w:rPr>
          <w:rFonts w:hint="eastAsia" w:ascii="仿宋_GB2312" w:hAnsi="仿宋_GB2312" w:eastAsia="仿宋_GB2312" w:cs="仿宋_GB2312"/>
          <w:color w:val="000000"/>
          <w:kern w:val="2"/>
          <w:sz w:val="32"/>
          <w:szCs w:val="32"/>
          <w:highlight w:val="none"/>
          <w:lang w:val="en-US" w:eastAsia="zh-CN" w:bidi="ar-SA"/>
        </w:rPr>
      </w:pPr>
    </w:p>
    <w:sectPr>
      <w:footerReference r:id="rId3" w:type="default"/>
      <w:pgSz w:w="11906" w:h="16838"/>
      <w:pgMar w:top="2098" w:right="1474" w:bottom="1984" w:left="1587"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2010601030101010101"/>
    <w:charset w:val="86"/>
    <w:family w:val="auto"/>
    <w:pitch w:val="default"/>
    <w:sig w:usb0="00000001" w:usb1="080E0000" w:usb2="00000000" w:usb3="00000000" w:csb0="00040000" w:csb1="00000000"/>
  </w:font>
  <w:font w:name="仿宋_GB2312">
    <w:panose1 w:val="02010609030101010101"/>
    <w:charset w:val="86"/>
    <w:family w:val="swiss"/>
    <w:pitch w:val="default"/>
    <w:sig w:usb0="00000001" w:usb1="080E0000" w:usb2="00000000" w:usb3="00000000" w:csb0="00040000" w:csb1="00000000"/>
  </w:font>
  <w:font w:name="楷体_GB2312">
    <w:panose1 w:val="02010609030101010101"/>
    <w:charset w:val="86"/>
    <w:family w:val="swiss"/>
    <w:pitch w:val="default"/>
    <w:sig w:usb0="00000001" w:usb1="080E0000" w:usb2="00000000" w:usb3="00000000" w:csb0="00040000" w:csb1="00000000"/>
  </w:font>
  <w:font w:name="方正仿宋_GB2312">
    <w:altName w:val="仿宋"/>
    <w:panose1 w:val="02000000000000000000"/>
    <w:charset w:val="86"/>
    <w:family w:val="auto"/>
    <w:pitch w:val="default"/>
    <w:sig w:usb0="00000000" w:usb1="00000000" w:usb2="00000012" w:usb3="00000000" w:csb0="00040001" w:csb1="00000000"/>
  </w:font>
  <w:font w:name="仿宋">
    <w:panose1 w:val="02010609060101010101"/>
    <w:charset w:val="86"/>
    <w:family w:val="auto"/>
    <w:pitch w:val="default"/>
    <w:sig w:usb0="800002BF" w:usb1="38CF7CFA" w:usb2="00000016" w:usb3="00000000" w:csb0="00040001" w:csb1="00000000"/>
  </w:font>
  <w:font w:name="Helvetica">
    <w:altName w:val="Arial"/>
    <w:panose1 w:val="020B0604020202020204"/>
    <w:charset w:val="00"/>
    <w:family w:val="swiss"/>
    <w:pitch w:val="default"/>
    <w:sig w:usb0="00000000" w:usb1="00000000" w:usb2="00000009" w:usb3="00000000" w:csb0="000001FF"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71F7633">
    <w:pPr>
      <w:pStyle w:val="7"/>
    </w:pPr>
    <w:r>
      <w:pict>
        <v:rect id="Text Box 2" o:spid="_x0000_s1026" o:spt="1" style="position:absolute;left:0pt;margin-top:0pt;height:10.35pt;width:4.5pt;mso-position-horizontal:center;mso-position-horizontal-relative:margin;mso-wrap-style:none;z-index:251659264;mso-width-relative:page;mso-height-relative:page;" filled="f" stroked="f" coordsize="21600,21600" o:gfxdata="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">
          <v:path/>
          <v:fill on="f" focussize="0,0"/>
          <v:stroke on="f"/>
          <v:imagedata o:title=""/>
          <o:lock v:ext="edit"/>
          <v:textbox inset="0mm,0mm,0mm,0mm" style="mso-fit-shape-to-text:t;">
            <w:txbxContent>
              <w:p w14:paraId="39A8F929">
                <w:pPr>
                  <w:pStyle w:val="7"/>
                </w:pPr>
                <w:r>
                  <w:fldChar w:fldCharType="begin"/>
                </w:r>
                <w:r>
                  <w:instrText xml:space="preserve"> PAGE  \* MERGEFORMAT </w:instrText>
                </w:r>
                <w:r>
                  <w:fldChar w:fldCharType="separate"/>
                </w:r>
                <w:r>
                  <w:t>1</w:t>
                </w:r>
                <w:r>
                  <w:fldChar w:fldCharType="end"/>
                </w:r>
              </w:p>
            </w:txbxContent>
          </v:textbox>
        </v:rect>
      </w:pic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FF33D6E"/>
    <w:multiLevelType w:val="singleLevel"/>
    <w:tmpl w:val="FFF33D6E"/>
    <w:lvl w:ilvl="0" w:tentative="0">
      <w:start w:val="1"/>
      <w:numFmt w:val="chineseCounting"/>
      <w:suff w:val="nothing"/>
      <w:lvlText w:val="（%1）"/>
      <w:lvlJc w:val="left"/>
      <w:rPr>
        <w:rFonts w:hint="eastAsia"/>
      </w:rPr>
    </w:lvl>
  </w:abstractNum>
  <w:abstractNum w:abstractNumId="1">
    <w:nsid w:val="020F3814"/>
    <w:multiLevelType w:val="singleLevel"/>
    <w:tmpl w:val="020F3814"/>
    <w:lvl w:ilvl="0" w:tentative="0">
      <w:start w:val="1"/>
      <w:numFmt w:val="decimal"/>
      <w:lvlText w:val="%1."/>
      <w:lvlJc w:val="left"/>
      <w:pPr>
        <w:tabs>
          <w:tab w:val="left" w:pos="840"/>
        </w:tabs>
        <w:ind w:left="1265" w:hanging="425"/>
      </w:pPr>
      <w:rPr>
        <w:rFonts w:hint="default"/>
      </w:rPr>
    </w:lvl>
  </w:abstractNum>
  <w:abstractNum w:abstractNumId="2">
    <w:nsid w:val="47F70069"/>
    <w:multiLevelType w:val="multilevel"/>
    <w:tmpl w:val="47F70069"/>
    <w:lvl w:ilvl="0" w:tentative="0">
      <w:start w:val="1"/>
      <w:numFmt w:val="decimal"/>
      <w:lvlText w:val="%1."/>
      <w:lvlJc w:val="left"/>
      <w:pPr>
        <w:ind w:left="1080" w:hanging="440"/>
      </w:pPr>
    </w:lvl>
    <w:lvl w:ilvl="1" w:tentative="0">
      <w:start w:val="1"/>
      <w:numFmt w:val="lowerLetter"/>
      <w:lvlText w:val="%2)"/>
      <w:lvlJc w:val="left"/>
      <w:pPr>
        <w:ind w:left="1520" w:hanging="440"/>
      </w:pPr>
    </w:lvl>
    <w:lvl w:ilvl="2" w:tentative="0">
      <w:start w:val="1"/>
      <w:numFmt w:val="lowerRoman"/>
      <w:lvlText w:val="%3."/>
      <w:lvlJc w:val="right"/>
      <w:pPr>
        <w:ind w:left="1960" w:hanging="440"/>
      </w:pPr>
    </w:lvl>
    <w:lvl w:ilvl="3" w:tentative="0">
      <w:start w:val="1"/>
      <w:numFmt w:val="decimal"/>
      <w:lvlText w:val="%4."/>
      <w:lvlJc w:val="left"/>
      <w:pPr>
        <w:ind w:left="2400" w:hanging="440"/>
      </w:pPr>
    </w:lvl>
    <w:lvl w:ilvl="4" w:tentative="0">
      <w:start w:val="1"/>
      <w:numFmt w:val="lowerLetter"/>
      <w:lvlText w:val="%5)"/>
      <w:lvlJc w:val="left"/>
      <w:pPr>
        <w:ind w:left="2840" w:hanging="440"/>
      </w:pPr>
    </w:lvl>
    <w:lvl w:ilvl="5" w:tentative="0">
      <w:start w:val="1"/>
      <w:numFmt w:val="lowerRoman"/>
      <w:lvlText w:val="%6."/>
      <w:lvlJc w:val="right"/>
      <w:pPr>
        <w:ind w:left="3280" w:hanging="440"/>
      </w:pPr>
    </w:lvl>
    <w:lvl w:ilvl="6" w:tentative="0">
      <w:start w:val="1"/>
      <w:numFmt w:val="decimal"/>
      <w:lvlText w:val="%7."/>
      <w:lvlJc w:val="left"/>
      <w:pPr>
        <w:ind w:left="3720" w:hanging="440"/>
      </w:pPr>
    </w:lvl>
    <w:lvl w:ilvl="7" w:tentative="0">
      <w:start w:val="1"/>
      <w:numFmt w:val="lowerLetter"/>
      <w:lvlText w:val="%8)"/>
      <w:lvlJc w:val="left"/>
      <w:pPr>
        <w:ind w:left="4160" w:hanging="440"/>
      </w:pPr>
    </w:lvl>
    <w:lvl w:ilvl="8" w:tentative="0">
      <w:start w:val="1"/>
      <w:numFmt w:val="lowerRoman"/>
      <w:lvlText w:val="%9."/>
      <w:lvlJc w:val="right"/>
      <w:pPr>
        <w:ind w:left="4600" w:hanging="440"/>
      </w:pPr>
    </w:lvl>
  </w:abstractNum>
  <w:abstractNum w:abstractNumId="3">
    <w:nsid w:val="5FD37DEC"/>
    <w:multiLevelType w:val="singleLevel"/>
    <w:tmpl w:val="5FD37DEC"/>
    <w:lvl w:ilvl="0" w:tentative="0">
      <w:start w:val="1"/>
      <w:numFmt w:val="chineseCounting"/>
      <w:suff w:val="nothing"/>
      <w:lvlText w:val="（%1）"/>
      <w:lvlJc w:val="left"/>
      <w:rPr>
        <w:rFonts w:hint="eastAsia"/>
      </w:rPr>
    </w:lvl>
  </w:abstractNum>
  <w:abstractNum w:abstractNumId="4">
    <w:nsid w:val="6718AA14"/>
    <w:multiLevelType w:val="singleLevel"/>
    <w:tmpl w:val="6718AA14"/>
    <w:lvl w:ilvl="0" w:tentative="0">
      <w:start w:val="1"/>
      <w:numFmt w:val="chineseCounting"/>
      <w:suff w:val="nothing"/>
      <w:lvlText w:val="（%1）"/>
      <w:lvlJc w:val="left"/>
    </w:lvl>
  </w:abstractNum>
  <w:abstractNum w:abstractNumId="5">
    <w:nsid w:val="6718AA20"/>
    <w:multiLevelType w:val="singleLevel"/>
    <w:tmpl w:val="6718AA20"/>
    <w:lvl w:ilvl="0" w:tentative="0">
      <w:start w:val="2"/>
      <w:numFmt w:val="chineseCounting"/>
      <w:suff w:val="nothing"/>
      <w:lvlText w:val="（%1）"/>
      <w:lvlJc w:val="left"/>
    </w:lvl>
  </w:abstractNum>
  <w:abstractNum w:abstractNumId="6">
    <w:nsid w:val="6C2E7EE1"/>
    <w:multiLevelType w:val="multilevel"/>
    <w:tmpl w:val="6C2E7EE1"/>
    <w:lvl w:ilvl="0" w:tentative="0">
      <w:start w:val="1"/>
      <w:numFmt w:val="decimal"/>
      <w:lvlText w:val="%1."/>
      <w:lvlJc w:val="left"/>
      <w:pPr>
        <w:ind w:left="1080" w:hanging="440"/>
      </w:pPr>
    </w:lvl>
    <w:lvl w:ilvl="1" w:tentative="0">
      <w:start w:val="1"/>
      <w:numFmt w:val="lowerLetter"/>
      <w:lvlText w:val="%2)"/>
      <w:lvlJc w:val="left"/>
      <w:pPr>
        <w:ind w:left="1520" w:hanging="440"/>
      </w:pPr>
    </w:lvl>
    <w:lvl w:ilvl="2" w:tentative="0">
      <w:start w:val="1"/>
      <w:numFmt w:val="lowerRoman"/>
      <w:lvlText w:val="%3."/>
      <w:lvlJc w:val="right"/>
      <w:pPr>
        <w:ind w:left="1960" w:hanging="440"/>
      </w:pPr>
    </w:lvl>
    <w:lvl w:ilvl="3" w:tentative="0">
      <w:start w:val="1"/>
      <w:numFmt w:val="decimal"/>
      <w:lvlText w:val="%4."/>
      <w:lvlJc w:val="left"/>
      <w:pPr>
        <w:ind w:left="2400" w:hanging="440"/>
      </w:pPr>
    </w:lvl>
    <w:lvl w:ilvl="4" w:tentative="0">
      <w:start w:val="1"/>
      <w:numFmt w:val="lowerLetter"/>
      <w:lvlText w:val="%5)"/>
      <w:lvlJc w:val="left"/>
      <w:pPr>
        <w:ind w:left="2840" w:hanging="440"/>
      </w:pPr>
    </w:lvl>
    <w:lvl w:ilvl="5" w:tentative="0">
      <w:start w:val="1"/>
      <w:numFmt w:val="lowerRoman"/>
      <w:lvlText w:val="%6."/>
      <w:lvlJc w:val="right"/>
      <w:pPr>
        <w:ind w:left="3280" w:hanging="440"/>
      </w:pPr>
    </w:lvl>
    <w:lvl w:ilvl="6" w:tentative="0">
      <w:start w:val="1"/>
      <w:numFmt w:val="decimal"/>
      <w:lvlText w:val="%7."/>
      <w:lvlJc w:val="left"/>
      <w:pPr>
        <w:ind w:left="3720" w:hanging="440"/>
      </w:pPr>
    </w:lvl>
    <w:lvl w:ilvl="7" w:tentative="0">
      <w:start w:val="1"/>
      <w:numFmt w:val="lowerLetter"/>
      <w:lvlText w:val="%8)"/>
      <w:lvlJc w:val="left"/>
      <w:pPr>
        <w:ind w:left="4160" w:hanging="440"/>
      </w:pPr>
    </w:lvl>
    <w:lvl w:ilvl="8" w:tentative="0">
      <w:start w:val="1"/>
      <w:numFmt w:val="lowerRoman"/>
      <w:lvlText w:val="%9."/>
      <w:lvlJc w:val="right"/>
      <w:pPr>
        <w:ind w:left="4600" w:hanging="440"/>
      </w:pPr>
    </w:lvl>
  </w:abstractNum>
  <w:num w:numId="1">
    <w:abstractNumId w:val="4"/>
  </w:num>
  <w:num w:numId="2">
    <w:abstractNumId w:val="5"/>
  </w:num>
  <w:num w:numId="3">
    <w:abstractNumId w:val="6"/>
  </w:num>
  <w:num w:numId="4">
    <w:abstractNumId w:val="1"/>
  </w:num>
  <w:num w:numId="5">
    <w:abstractNumId w:val="2"/>
  </w:num>
  <w:num w:numId="6">
    <w:abstractNumId w:val="0"/>
  </w:num>
  <w:num w:numId="7">
    <w:abstractNumId w:val="3"/>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笑笑">
    <w15:presenceInfo w15:providerId="WPS Office" w15:userId="6896027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60"/>
  <w:bordersDoNotSurroundHeader w:val="1"/>
  <w:bordersDoNotSurroundFooter w:val="1"/>
  <w:revisionView w:markup="0"/>
  <w:documentProtection w:enforcement="0"/>
  <w:defaultTabStop w:val="420"/>
  <w:drawingGridHorizontalSpacing w:val="105"/>
  <w:drawingGridVerticalSpacing w:val="156"/>
  <w:displayHorizontalDrawingGridEvery w:val="0"/>
  <w:displayVerticalDrawingGridEvery w:val="2"/>
  <w:characterSpacingControl w:val="compressPunctuation"/>
  <w:hdrShapeDefaults>
    <o:shapelayout v:ext="edit">
      <o:idmap v:ext="edit" data="1"/>
    </o:shapelayout>
  </w:hdrShapeDefaults>
  <w:compat>
    <w:spaceForUL/>
    <w:balanceSingleByteDoubleByteWidth/>
    <w:ulTrailSpace/>
    <w:doNotExpandShiftReturn/>
    <w:adjustLineHeightInTable/>
    <w:useFELayout/>
    <w:compatSetting w:name="compatibilityMode" w:uri="http://schemas.microsoft.com/office/word" w:val="12"/>
  </w:compat>
  <w:docVars>
    <w:docVar w:name="commondata" w:val="eyJoZGlkIjoiYmYwZGJhNDkwNDgyN2E1NjNkNTkzNGJmYzUwYjc4YzMifQ=="/>
  </w:docVars>
  <w:rsids>
    <w:rsidRoot w:val="009A05A9"/>
    <w:rsid w:val="002B70CB"/>
    <w:rsid w:val="00366360"/>
    <w:rsid w:val="004C6046"/>
    <w:rsid w:val="00540103"/>
    <w:rsid w:val="005C5F5D"/>
    <w:rsid w:val="00780472"/>
    <w:rsid w:val="007A4BA2"/>
    <w:rsid w:val="00815065"/>
    <w:rsid w:val="008B4887"/>
    <w:rsid w:val="00971775"/>
    <w:rsid w:val="009A05A9"/>
    <w:rsid w:val="00B25AF5"/>
    <w:rsid w:val="00CA1805"/>
    <w:rsid w:val="00CE4539"/>
    <w:rsid w:val="0FD4609A"/>
    <w:rsid w:val="13405DEA"/>
    <w:rsid w:val="182413D8"/>
    <w:rsid w:val="18DB58C9"/>
    <w:rsid w:val="1A284461"/>
    <w:rsid w:val="1D835D30"/>
    <w:rsid w:val="2A7F0658"/>
    <w:rsid w:val="2A8E624C"/>
    <w:rsid w:val="37E1796E"/>
    <w:rsid w:val="399F0F4E"/>
    <w:rsid w:val="41FA1ECF"/>
    <w:rsid w:val="4E5669D0"/>
    <w:rsid w:val="5C1B4AC2"/>
    <w:rsid w:val="5C3C5601"/>
    <w:rsid w:val="5FC74FEE"/>
    <w:rsid w:val="66B86F8B"/>
    <w:rsid w:val="699849E7"/>
    <w:rsid w:val="6DEA6173"/>
    <w:rsid w:val="707D0664"/>
    <w:rsid w:val="75F1438E"/>
    <w:rsid w:val="777F701A"/>
    <w:rsid w:val="7C3604C2"/>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qFormat="1"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qFormat/>
    <w:uiPriority w:val="0"/>
    <w:pPr>
      <w:keepNext/>
      <w:keepLines/>
      <w:spacing w:before="340" w:after="330" w:line="578" w:lineRule="auto"/>
      <w:outlineLvl w:val="0"/>
    </w:pPr>
    <w:rPr>
      <w:b/>
      <w:bCs/>
      <w:kern w:val="44"/>
      <w:sz w:val="44"/>
    </w:rPr>
  </w:style>
  <w:style w:type="paragraph" w:styleId="4">
    <w:name w:val="heading 2"/>
    <w:basedOn w:val="1"/>
    <w:next w:val="1"/>
    <w:qFormat/>
    <w:uiPriority w:val="0"/>
    <w:pPr>
      <w:keepNext/>
      <w:keepLines/>
      <w:spacing w:before="260" w:after="260" w:line="415" w:lineRule="auto"/>
      <w:outlineLvl w:val="1"/>
    </w:pPr>
    <w:rPr>
      <w:rFonts w:eastAsia="黑体"/>
      <w:b/>
      <w:sz w:val="32"/>
    </w:rPr>
  </w:style>
  <w:style w:type="paragraph" w:styleId="5">
    <w:name w:val="heading 3"/>
    <w:basedOn w:val="1"/>
    <w:next w:val="1"/>
    <w:qFormat/>
    <w:uiPriority w:val="0"/>
    <w:pPr>
      <w:keepNext/>
      <w:keepLines/>
      <w:spacing w:before="260" w:after="260" w:line="415" w:lineRule="auto"/>
      <w:outlineLvl w:val="2"/>
    </w:pPr>
    <w:rPr>
      <w:b/>
      <w:sz w:val="32"/>
    </w:rPr>
  </w:style>
  <w:style w:type="character" w:default="1" w:styleId="10">
    <w:name w:val="Default Paragraph Font"/>
    <w:unhideWhenUsed/>
    <w:qFormat/>
    <w:uiPriority w:val="1"/>
  </w:style>
  <w:style w:type="table" w:default="1" w:styleId="9">
    <w:name w:val="Normal Table"/>
    <w:unhideWhenUsed/>
    <w:qFormat/>
    <w:uiPriority w:val="99"/>
    <w:tblPr>
      <w:tblCellMar>
        <w:top w:w="0" w:type="dxa"/>
        <w:left w:w="108" w:type="dxa"/>
        <w:bottom w:w="0" w:type="dxa"/>
        <w:right w:w="108" w:type="dxa"/>
      </w:tblCellMar>
    </w:tblPr>
  </w:style>
  <w:style w:type="paragraph" w:customStyle="1" w:styleId="2">
    <w:name w:val="正文-公1"/>
    <w:basedOn w:val="1"/>
    <w:qFormat/>
    <w:uiPriority w:val="99"/>
    <w:pPr>
      <w:ind w:firstLine="200" w:firstLineChars="200"/>
    </w:pPr>
    <w:rPr>
      <w:color w:val="000000"/>
    </w:rPr>
  </w:style>
  <w:style w:type="paragraph" w:styleId="6">
    <w:name w:val="table of authorities"/>
    <w:basedOn w:val="1"/>
    <w:next w:val="1"/>
    <w:qFormat/>
    <w:uiPriority w:val="0"/>
    <w:pPr>
      <w:ind w:left="200" w:leftChars="200"/>
    </w:pPr>
    <w:rPr>
      <w:rFonts w:ascii="Calibri" w:hAnsi="Calibri" w:cs="Arial"/>
    </w:rPr>
  </w:style>
  <w:style w:type="paragraph" w:styleId="7">
    <w:name w:val="footer"/>
    <w:basedOn w:val="1"/>
    <w:qFormat/>
    <w:uiPriority w:val="0"/>
    <w:pPr>
      <w:tabs>
        <w:tab w:val="center" w:pos="4153"/>
        <w:tab w:val="right" w:pos="8306"/>
      </w:tabs>
      <w:snapToGrid w:val="0"/>
      <w:jc w:val="left"/>
    </w:pPr>
    <w:rPr>
      <w:sz w:val="18"/>
    </w:rPr>
  </w:style>
  <w:style w:type="paragraph" w:styleId="8">
    <w:name w:val="header"/>
    <w:basedOn w:val="1"/>
    <w:qFormat/>
    <w:uiPriority w:val="0"/>
    <w:pPr>
      <w:tabs>
        <w:tab w:val="center" w:pos="4153"/>
        <w:tab w:val="right" w:pos="8306"/>
      </w:tabs>
      <w:snapToGrid w:val="0"/>
    </w:pPr>
    <w:rPr>
      <w:sz w:val="18"/>
    </w:rPr>
  </w:style>
  <w:style w:type="character" w:styleId="11">
    <w:name w:val="FollowedHyperlink"/>
    <w:basedOn w:val="10"/>
    <w:qFormat/>
    <w:uiPriority w:val="0"/>
    <w:rPr>
      <w:color w:val="800080"/>
      <w:u w:val="single"/>
    </w:rPr>
  </w:style>
  <w:style w:type="character" w:styleId="12">
    <w:name w:val="Hyperlink"/>
    <w:basedOn w:val="10"/>
    <w:qFormat/>
    <w:uiPriority w:val="0"/>
    <w:rPr>
      <w:color w:val="0000FF"/>
      <w:u w:val="single"/>
    </w:rPr>
  </w:style>
  <w:style w:type="character" w:styleId="13">
    <w:name w:val="annotation reference"/>
    <w:qFormat/>
    <w:uiPriority w:val="0"/>
    <w:rPr>
      <w:sz w:val="21"/>
      <w:szCs w:val="21"/>
    </w:rPr>
  </w:style>
  <w:style w:type="paragraph" w:customStyle="1" w:styleId="14">
    <w:name w:val="[基本段落]"/>
    <w:basedOn w:val="1"/>
    <w:qFormat/>
    <w:uiPriority w:val="0"/>
    <w:pPr>
      <w:autoSpaceDE w:val="0"/>
      <w:autoSpaceDN w:val="0"/>
      <w:adjustRightInd w:val="0"/>
      <w:spacing w:line="288" w:lineRule="auto"/>
      <w:textAlignment w:val="center"/>
    </w:pPr>
    <w:rPr>
      <w:rFonts w:ascii="宋体" w:cs="Arial"/>
      <w:color w:val="000000"/>
      <w:kern w:val="0"/>
      <w:sz w:val="24"/>
      <w:lang w:val="zh-CN"/>
    </w:rPr>
  </w:style>
  <w:style w:type="paragraph" w:customStyle="1" w:styleId="15">
    <w:name w:val="List Paragraph"/>
    <w:basedOn w:val="1"/>
    <w:qFormat/>
    <w:uiPriority w:val="0"/>
    <w:pPr>
      <w:ind w:firstLine="200" w:firstLineChars="200"/>
    </w:pPr>
  </w:style>
</w:styles>
</file>

<file path=word/_rels/document.xml.rels><?xml version="1.0" encoding="UTF-8" standalone="yes"?>
<Relationships xmlns="http://schemas.openxmlformats.org/package/2006/relationships"><Relationship Id="rId8" Type="http://schemas.microsoft.com/office/2011/relationships/people" Target="people.xml"/><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Pe8.net</Company>
  <Pages>17</Pages>
  <Words>6406</Words>
  <Characters>6829</Characters>
  <Lines>5</Lines>
  <Paragraphs>1</Paragraphs>
  <TotalTime>1</TotalTime>
  <ScaleCrop>false</ScaleCrop>
  <LinksUpToDate>false</LinksUpToDate>
  <CharactersWithSpaces>6838</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2023-05-11T00:38:00Z</dcterms:created>
  <dc:creator>梁正华</dc:creator>
  <cp:lastModifiedBy>Eric</cp:lastModifiedBy>
  <cp:lastPrinted>2023-02-04T09:42:00Z</cp:lastPrinted>
  <dcterms:modified xsi:type="dcterms:W3CDTF">2025-03-28T07:39:05Z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B9608876058248A9B60023C90639D487</vt:lpwstr>
  </property>
  <property fmtid="{D5CDD505-2E9C-101B-9397-08002B2CF9AE}" pid="4" name="KSOTemplateDocerSaveRecord">
    <vt:lpwstr>eyJoZGlkIjoiYmYwZGJhNDkwNDgyN2E1NjNkNTkzNGJmYzUwYjc4YzMiLCJ1c2VySWQiOiI4NTQyNjY1ODUifQ==</vt:lpwstr>
  </property>
</Properties>
</file>